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939DE" w:rsidRDefault="00096865" w:rsidP="00EF3662">
      <w:pPr>
        <w:pStyle w:val="aa"/>
        <w:ind w:right="-7" w:firstLine="567"/>
        <w:jc w:val="right"/>
        <w:rPr>
          <w:rFonts w:ascii="GHEA Grapalat" w:hAnsi="GHEA Grapalat" w:cs="Sylfaen"/>
          <w:i/>
          <w:sz w:val="18"/>
        </w:rPr>
      </w:pPr>
    </w:p>
    <w:p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aa"/>
        <w:spacing w:after="0" w:line="480" w:lineRule="auto"/>
        <w:ind w:firstLine="567"/>
        <w:jc w:val="right"/>
        <w:rPr>
          <w:rFonts w:ascii="GHEA Grapalat" w:hAnsi="GHEA Grapalat" w:cs="Sylfaen"/>
          <w:i/>
          <w:sz w:val="16"/>
          <w:lang w:val="hy-AM"/>
        </w:rPr>
      </w:pPr>
      <w:r w:rsidRPr="0063370F">
        <w:rPr>
          <w:rFonts w:ascii="GHEA Grapalat" w:hAnsi="GHEA Grapalat" w:cs="Sylfaen"/>
          <w:i/>
          <w:sz w:val="16"/>
          <w:lang w:val="hy-AM"/>
        </w:rPr>
        <w:t>ՀՀ ֆինանսների նախարարի 20</w:t>
      </w:r>
      <w:r w:rsidRPr="00CB7115">
        <w:rPr>
          <w:rFonts w:ascii="GHEA Grapalat" w:hAnsi="GHEA Grapalat" w:cs="Sylfaen"/>
          <w:i/>
          <w:sz w:val="16"/>
          <w:lang w:val="hy-AM"/>
        </w:rPr>
        <w:t xml:space="preserve">22 </w:t>
      </w:r>
      <w:r w:rsidRPr="0063370F">
        <w:rPr>
          <w:rFonts w:ascii="GHEA Grapalat" w:hAnsi="GHEA Grapalat" w:cs="Sylfaen"/>
          <w:i/>
          <w:sz w:val="16"/>
          <w:lang w:val="hy-AM"/>
        </w:rPr>
        <w:t xml:space="preserve">թվականի </w:t>
      </w:r>
      <w:r w:rsidR="006E3A5B">
        <w:rPr>
          <w:rFonts w:ascii="GHEA Grapalat" w:hAnsi="GHEA Grapalat" w:cs="Sylfaen"/>
          <w:i/>
          <w:sz w:val="16"/>
          <w:lang w:val="hy-AM"/>
        </w:rPr>
        <w:t>մայիսի 31-ի</w:t>
      </w:r>
    </w:p>
    <w:p w:rsidR="00096865" w:rsidRPr="00A71D81" w:rsidRDefault="00B21BA9" w:rsidP="00EF3662">
      <w:pPr>
        <w:pStyle w:val="aa"/>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p>
    <w:p w:rsidR="00096865" w:rsidRPr="00A71D81" w:rsidRDefault="00096865" w:rsidP="00EF3662">
      <w:pPr>
        <w:pStyle w:val="aa"/>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Օրինակելիձև</w:t>
      </w:r>
    </w:p>
    <w:p w:rsidR="00096865" w:rsidRPr="00A71D81" w:rsidRDefault="00096865"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642EFE" w:rsidRPr="00A71D81" w:rsidRDefault="005318E2"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ՄՐՑՈՒՅԹԻ </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rsidR="00642EFE" w:rsidRPr="00A71D81" w:rsidRDefault="00642EFE" w:rsidP="00EF3662">
      <w:pPr>
        <w:pStyle w:val="a3"/>
        <w:spacing w:line="240" w:lineRule="auto"/>
        <w:jc w:val="center"/>
        <w:rPr>
          <w:rFonts w:ascii="GHEA Grapalat" w:hAnsi="GHEA Grapalat"/>
          <w:i w:val="0"/>
          <w:lang w:val="af-ZA"/>
        </w:rPr>
      </w:pPr>
    </w:p>
    <w:p w:rsidR="00642EFE" w:rsidRPr="006D2484" w:rsidRDefault="00642EFE" w:rsidP="00EF3662">
      <w:pPr>
        <w:pStyle w:val="a3"/>
        <w:spacing w:line="240" w:lineRule="auto"/>
        <w:jc w:val="center"/>
        <w:rPr>
          <w:rFonts w:ascii="GHEA Grapalat" w:hAnsi="GHEA Grapalat"/>
          <w:i w:val="0"/>
          <w:color w:val="000000" w:themeColor="text1"/>
          <w:lang w:val="af-ZA"/>
        </w:rPr>
      </w:pPr>
      <w:r w:rsidRPr="006D2484">
        <w:rPr>
          <w:rFonts w:ascii="GHEA Grapalat" w:hAnsi="GHEA Grapalat"/>
          <w:i w:val="0"/>
          <w:color w:val="000000" w:themeColor="text1"/>
          <w:lang w:val="af-ZA"/>
        </w:rPr>
        <w:t xml:space="preserve">Հայտարարության սույն տեքստը հաստատված է </w:t>
      </w:r>
      <w:r w:rsidR="00C0193C" w:rsidRPr="006D2484">
        <w:rPr>
          <w:rFonts w:ascii="GHEA Grapalat" w:hAnsi="GHEA Grapalat"/>
          <w:i w:val="0"/>
          <w:color w:val="000000" w:themeColor="text1"/>
          <w:lang w:val="af-ZA"/>
        </w:rPr>
        <w:t xml:space="preserve">գնահատող </w:t>
      </w:r>
      <w:r w:rsidRPr="006D2484">
        <w:rPr>
          <w:rFonts w:ascii="GHEA Grapalat" w:hAnsi="GHEA Grapalat"/>
          <w:i w:val="0"/>
          <w:color w:val="000000" w:themeColor="text1"/>
          <w:lang w:val="af-ZA"/>
        </w:rPr>
        <w:t>հանձնաժողովի</w:t>
      </w:r>
    </w:p>
    <w:p w:rsidR="0091042F" w:rsidRPr="006D2484" w:rsidRDefault="006E01D0" w:rsidP="00D21F8D">
      <w:pPr>
        <w:pStyle w:val="a3"/>
        <w:spacing w:line="240" w:lineRule="auto"/>
        <w:jc w:val="center"/>
        <w:rPr>
          <w:rFonts w:ascii="GHEA Grapalat" w:hAnsi="GHEA Grapalat"/>
          <w:i w:val="0"/>
          <w:color w:val="000000" w:themeColor="text1"/>
          <w:lang w:val="af-ZA"/>
        </w:rPr>
      </w:pPr>
      <w:r w:rsidRPr="006D2484">
        <w:rPr>
          <w:rFonts w:ascii="GHEA Grapalat" w:hAnsi="GHEA Grapalat"/>
          <w:i w:val="0"/>
          <w:color w:val="000000" w:themeColor="text1"/>
          <w:lang w:val="af-ZA"/>
        </w:rPr>
        <w:t xml:space="preserve">2022 </w:t>
      </w:r>
      <w:r w:rsidR="00642EFE" w:rsidRPr="006D2484">
        <w:rPr>
          <w:rFonts w:ascii="GHEA Grapalat" w:hAnsi="GHEA Grapalat"/>
          <w:i w:val="0"/>
          <w:color w:val="000000" w:themeColor="text1"/>
          <w:lang w:val="af-ZA"/>
        </w:rPr>
        <w:t xml:space="preserve">թվականի </w:t>
      </w:r>
      <w:r w:rsidR="00A76C15" w:rsidRPr="006D2484">
        <w:rPr>
          <w:rFonts w:ascii="GHEA Grapalat" w:hAnsi="GHEA Grapalat"/>
          <w:i w:val="0"/>
          <w:color w:val="000000" w:themeColor="text1"/>
          <w:lang w:val="af-ZA"/>
        </w:rPr>
        <w:t>«</w:t>
      </w:r>
      <w:r w:rsidR="004251BE" w:rsidRPr="006D2484">
        <w:rPr>
          <w:rFonts w:ascii="GHEA Grapalat" w:hAnsi="GHEA Grapalat"/>
          <w:i w:val="0"/>
          <w:color w:val="000000" w:themeColor="text1"/>
          <w:lang w:val="en-US"/>
        </w:rPr>
        <w:t>օգոստոսի</w:t>
      </w:r>
      <w:r w:rsidR="003C53D4" w:rsidRPr="006D2484">
        <w:rPr>
          <w:rFonts w:ascii="GHEA Grapalat" w:hAnsi="GHEA Grapalat"/>
          <w:i w:val="0"/>
          <w:color w:val="000000" w:themeColor="text1"/>
          <w:lang w:val="af-ZA"/>
        </w:rPr>
        <w:t>»«</w:t>
      </w:r>
      <w:r w:rsidR="004251BE" w:rsidRPr="006D2484">
        <w:rPr>
          <w:rFonts w:ascii="GHEA Grapalat" w:hAnsi="GHEA Grapalat"/>
          <w:i w:val="0"/>
          <w:color w:val="000000" w:themeColor="text1"/>
          <w:lang w:val="af-ZA"/>
        </w:rPr>
        <w:t>12</w:t>
      </w:r>
      <w:r w:rsidR="003C53D4" w:rsidRPr="006D2484">
        <w:rPr>
          <w:rFonts w:ascii="GHEA Grapalat" w:hAnsi="GHEA Grapalat"/>
          <w:i w:val="0"/>
          <w:color w:val="000000" w:themeColor="text1"/>
          <w:lang w:val="af-ZA"/>
        </w:rPr>
        <w:t>»</w:t>
      </w:r>
      <w:r w:rsidR="00A76C15" w:rsidRPr="006D2484">
        <w:rPr>
          <w:rFonts w:ascii="GHEA Grapalat" w:hAnsi="GHEA Grapalat"/>
          <w:i w:val="0"/>
          <w:color w:val="000000" w:themeColor="text1"/>
          <w:lang w:val="af-ZA"/>
        </w:rPr>
        <w:t>«</w:t>
      </w:r>
      <w:r w:rsidRPr="006D2484">
        <w:rPr>
          <w:rFonts w:ascii="GHEA Grapalat" w:hAnsi="GHEA Grapalat"/>
          <w:i w:val="0"/>
          <w:color w:val="000000" w:themeColor="text1"/>
          <w:lang w:val="af-ZA"/>
        </w:rPr>
        <w:t>N</w:t>
      </w:r>
      <w:r w:rsidR="006D2484">
        <w:rPr>
          <w:rFonts w:ascii="GHEA Grapalat" w:hAnsi="GHEA Grapalat"/>
          <w:i w:val="0"/>
          <w:color w:val="000000" w:themeColor="text1"/>
          <w:lang w:val="af-ZA"/>
        </w:rPr>
        <w:t xml:space="preserve"> </w:t>
      </w:r>
      <w:r w:rsidRPr="006D2484">
        <w:rPr>
          <w:rFonts w:ascii="GHEA Grapalat" w:hAnsi="GHEA Grapalat"/>
          <w:i w:val="0"/>
          <w:color w:val="000000" w:themeColor="text1"/>
          <w:lang w:val="af-ZA"/>
        </w:rPr>
        <w:t>1</w:t>
      </w:r>
      <w:r w:rsidR="00A76C15" w:rsidRPr="006D2484">
        <w:rPr>
          <w:rFonts w:ascii="GHEA Grapalat" w:hAnsi="GHEA Grapalat"/>
          <w:i w:val="0"/>
          <w:color w:val="000000" w:themeColor="text1"/>
          <w:lang w:val="af-ZA"/>
        </w:rPr>
        <w:t>»</w:t>
      </w:r>
      <w:r w:rsidR="00642EFE" w:rsidRPr="006D2484">
        <w:rPr>
          <w:rFonts w:ascii="GHEA Grapalat" w:hAnsi="GHEA Grapalat"/>
          <w:i w:val="0"/>
          <w:color w:val="000000" w:themeColor="text1"/>
          <w:lang w:val="af-ZA"/>
        </w:rPr>
        <w:t xml:space="preserve">որոշմամբ </w:t>
      </w:r>
    </w:p>
    <w:p w:rsidR="0091042F" w:rsidRPr="00A71D81" w:rsidRDefault="0091042F" w:rsidP="00EF3662">
      <w:pPr>
        <w:pStyle w:val="a3"/>
        <w:spacing w:line="240" w:lineRule="auto"/>
        <w:jc w:val="center"/>
        <w:rPr>
          <w:rFonts w:ascii="GHEA Grapalat" w:hAnsi="GHEA Grapalat"/>
          <w:i w:val="0"/>
          <w:lang w:val="af-ZA"/>
        </w:rPr>
      </w:pPr>
    </w:p>
    <w:p w:rsidR="006E01D0" w:rsidRPr="00EE59F7" w:rsidRDefault="00496E18" w:rsidP="006E01D0">
      <w:pPr>
        <w:pStyle w:val="a3"/>
        <w:spacing w:line="240" w:lineRule="auto"/>
        <w:jc w:val="center"/>
        <w:rPr>
          <w:rFonts w:ascii="Sylfaen" w:hAnsi="Sylfaen"/>
          <w:i w:val="0"/>
          <w:sz w:val="24"/>
          <w:szCs w:val="24"/>
          <w:lang w:val="af-ZA"/>
        </w:rPr>
      </w:pPr>
      <w:r w:rsidRPr="006E01D0">
        <w:rPr>
          <w:rFonts w:ascii="GHEA Grapalat" w:hAnsi="GHEA Grapalat"/>
          <w:i w:val="0"/>
          <w:sz w:val="24"/>
          <w:szCs w:val="24"/>
          <w:lang w:val="af-ZA"/>
        </w:rPr>
        <w:t xml:space="preserve">Ընթացակարգի </w:t>
      </w:r>
      <w:r w:rsidR="00642EFE" w:rsidRPr="006E01D0">
        <w:rPr>
          <w:rFonts w:ascii="GHEA Grapalat" w:hAnsi="GHEA Grapalat"/>
          <w:i w:val="0"/>
          <w:sz w:val="24"/>
          <w:szCs w:val="24"/>
          <w:lang w:val="af-ZA"/>
        </w:rPr>
        <w:t>ծածկագիրը`</w:t>
      </w:r>
      <w:r w:rsidR="00EE59F7">
        <w:rPr>
          <w:rFonts w:ascii="GHEA Grapalat" w:hAnsi="GHEA Grapalat"/>
          <w:i w:val="0"/>
          <w:sz w:val="24"/>
          <w:szCs w:val="24"/>
          <w:lang w:val="af-ZA"/>
        </w:rPr>
        <w:t xml:space="preserve"> </w:t>
      </w:r>
      <w:r w:rsidR="004251BE">
        <w:rPr>
          <w:rFonts w:ascii="Arial Unicode" w:hAnsi="Arial Unicode"/>
          <w:i w:val="0"/>
          <w:sz w:val="24"/>
          <w:szCs w:val="24"/>
          <w:lang w:val="ru-RU"/>
        </w:rPr>
        <w:t>ՓՎՄ</w:t>
      </w:r>
      <w:r w:rsidR="004251BE" w:rsidRPr="006D2484">
        <w:rPr>
          <w:rFonts w:ascii="Arial Unicode" w:hAnsi="Arial Unicode"/>
          <w:i w:val="0"/>
          <w:sz w:val="24"/>
          <w:szCs w:val="24"/>
          <w:lang w:val="af-ZA"/>
        </w:rPr>
        <w:t>-</w:t>
      </w:r>
      <w:r w:rsidR="004251BE">
        <w:rPr>
          <w:rFonts w:ascii="Arial Unicode" w:hAnsi="Arial Unicode"/>
          <w:i w:val="0"/>
          <w:sz w:val="24"/>
          <w:szCs w:val="24"/>
          <w:lang w:val="ru-RU"/>
        </w:rPr>
        <w:t>ԳՀԱՊՁԲ</w:t>
      </w:r>
      <w:r w:rsidR="004251BE" w:rsidRPr="006D2484">
        <w:rPr>
          <w:rFonts w:ascii="Arial Unicode" w:hAnsi="Arial Unicode"/>
          <w:i w:val="0"/>
          <w:sz w:val="24"/>
          <w:szCs w:val="24"/>
          <w:lang w:val="af-ZA"/>
        </w:rPr>
        <w:t>-22/04</w:t>
      </w:r>
    </w:p>
    <w:p w:rsidR="0091042F" w:rsidRPr="00A71D81" w:rsidRDefault="0091042F" w:rsidP="00EF3662">
      <w:pPr>
        <w:pStyle w:val="a3"/>
        <w:spacing w:line="240" w:lineRule="auto"/>
        <w:jc w:val="center"/>
        <w:rPr>
          <w:rFonts w:ascii="GHEA Grapalat" w:hAnsi="GHEA Grapalat"/>
          <w:i w:val="0"/>
          <w:lang w:val="af-ZA"/>
        </w:rPr>
      </w:pPr>
    </w:p>
    <w:p w:rsidR="0091042F" w:rsidRPr="00A71D81" w:rsidRDefault="0091042F" w:rsidP="00EF3662">
      <w:pPr>
        <w:pStyle w:val="a3"/>
        <w:spacing w:line="240" w:lineRule="auto"/>
        <w:rPr>
          <w:rFonts w:ascii="GHEA Grapalat" w:hAnsi="GHEA Grapalat"/>
          <w:i w:val="0"/>
          <w:lang w:val="af-ZA"/>
        </w:rPr>
      </w:pPr>
    </w:p>
    <w:p w:rsidR="00642EFE" w:rsidRPr="00EE59F7" w:rsidRDefault="00642EFE" w:rsidP="00450770">
      <w:pPr>
        <w:rPr>
          <w:rFonts w:ascii="GHEA Grapalat" w:hAnsi="GHEA Grapalat"/>
          <w:sz w:val="22"/>
          <w:szCs w:val="22"/>
          <w:lang w:val="hy-AM"/>
        </w:rPr>
      </w:pPr>
      <w:r w:rsidRPr="00EE59F7">
        <w:rPr>
          <w:rFonts w:ascii="GHEA Grapalat" w:hAnsi="GHEA Grapalat"/>
          <w:i/>
          <w:sz w:val="22"/>
          <w:szCs w:val="22"/>
          <w:lang w:val="af-ZA"/>
        </w:rPr>
        <w:t>Պատվիրատուն`</w:t>
      </w:r>
      <w:r w:rsidR="00450770" w:rsidRPr="00EE59F7">
        <w:rPr>
          <w:rFonts w:ascii="GHEA Grapalat" w:hAnsi="GHEA Grapalat"/>
          <w:i/>
          <w:sz w:val="22"/>
          <w:szCs w:val="22"/>
          <w:lang w:val="af-ZA"/>
        </w:rPr>
        <w:t xml:space="preserve"> Փոքր Վեդու բնակավայրի </w:t>
      </w:r>
      <w:r w:rsidR="005318E2" w:rsidRPr="00EE59F7">
        <w:rPr>
          <w:rFonts w:ascii="GHEA Grapalat" w:hAnsi="GHEA Grapalat"/>
          <w:sz w:val="22"/>
          <w:szCs w:val="22"/>
          <w:lang w:val="hy-AM"/>
        </w:rPr>
        <w:t>&lt;</w:t>
      </w:r>
      <w:r w:rsidR="00516E57" w:rsidRPr="00EE59F7">
        <w:rPr>
          <w:rFonts w:ascii="GHEA Grapalat" w:hAnsi="GHEA Grapalat"/>
          <w:sz w:val="22"/>
          <w:szCs w:val="22"/>
          <w:lang w:val="af-ZA"/>
        </w:rPr>
        <w:t>&lt;</w:t>
      </w:r>
      <w:r w:rsidR="00450770" w:rsidRPr="00EE59F7">
        <w:rPr>
          <w:rFonts w:ascii="GHEA Grapalat" w:hAnsi="GHEA Grapalat"/>
          <w:sz w:val="22"/>
          <w:szCs w:val="22"/>
        </w:rPr>
        <w:t>Զարթոնք</w:t>
      </w:r>
      <w:r w:rsidR="005318E2" w:rsidRPr="00EE59F7">
        <w:rPr>
          <w:rFonts w:ascii="GHEA Grapalat" w:hAnsi="GHEA Grapalat"/>
          <w:sz w:val="22"/>
          <w:szCs w:val="22"/>
          <w:lang w:val="hy-AM"/>
        </w:rPr>
        <w:t>&gt;&gt;</w:t>
      </w:r>
      <w:r w:rsidR="00450770" w:rsidRPr="00EE59F7">
        <w:rPr>
          <w:rFonts w:ascii="GHEA Grapalat" w:hAnsi="GHEA Grapalat"/>
          <w:sz w:val="22"/>
          <w:szCs w:val="22"/>
        </w:rPr>
        <w:t>մանկապարտեզ</w:t>
      </w:r>
      <w:r w:rsidR="005318E2" w:rsidRPr="00EE59F7">
        <w:rPr>
          <w:rFonts w:ascii="GHEA Grapalat" w:hAnsi="GHEA Grapalat" w:cs="Sylfaen"/>
          <w:sz w:val="22"/>
          <w:szCs w:val="22"/>
          <w:lang w:val="hy-AM"/>
        </w:rPr>
        <w:t>ՀՈԱԿ</w:t>
      </w:r>
      <w:r w:rsidRPr="00EE59F7">
        <w:rPr>
          <w:rFonts w:ascii="GHEA Grapalat" w:hAnsi="GHEA Grapalat"/>
          <w:i/>
          <w:sz w:val="22"/>
          <w:szCs w:val="22"/>
          <w:lang w:val="af-ZA"/>
        </w:rPr>
        <w:t>, որը գտնվում է</w:t>
      </w:r>
      <w:r w:rsidR="00EE59F7" w:rsidRPr="00EE59F7">
        <w:rPr>
          <w:rFonts w:ascii="GHEA Grapalat" w:hAnsi="GHEA Grapalat"/>
          <w:i/>
          <w:sz w:val="22"/>
          <w:szCs w:val="22"/>
          <w:lang w:val="af-ZA"/>
        </w:rPr>
        <w:t xml:space="preserve"> </w:t>
      </w:r>
      <w:r w:rsidR="00176AE6" w:rsidRPr="00EE59F7">
        <w:rPr>
          <w:rFonts w:ascii="GHEA Grapalat" w:hAnsi="GHEA Grapalat"/>
          <w:sz w:val="22"/>
          <w:szCs w:val="22"/>
          <w:lang w:val="hy-AM"/>
        </w:rPr>
        <w:t xml:space="preserve">Գ. </w:t>
      </w:r>
      <w:r w:rsidR="00450770" w:rsidRPr="00EE59F7">
        <w:rPr>
          <w:rFonts w:ascii="GHEA Grapalat" w:hAnsi="GHEA Grapalat"/>
          <w:sz w:val="22"/>
          <w:szCs w:val="22"/>
          <w:lang w:val="af-ZA"/>
        </w:rPr>
        <w:t>Փոքր Վեդի</w:t>
      </w:r>
      <w:r w:rsidR="006D2484">
        <w:rPr>
          <w:rFonts w:ascii="GHEA Grapalat" w:hAnsi="GHEA Grapalat"/>
          <w:sz w:val="22"/>
          <w:szCs w:val="22"/>
          <w:lang w:val="af-ZA"/>
        </w:rPr>
        <w:t xml:space="preserve"> </w:t>
      </w:r>
      <w:r w:rsidR="00B16C4B" w:rsidRPr="00EE59F7">
        <w:rPr>
          <w:rFonts w:ascii="GHEA Grapalat" w:hAnsi="GHEA Grapalat"/>
          <w:sz w:val="22"/>
          <w:szCs w:val="22"/>
          <w:lang w:val="af-ZA"/>
        </w:rPr>
        <w:t>Մ. Հովհաննիսյան 24</w:t>
      </w:r>
      <w:r w:rsidRPr="00EE59F7">
        <w:rPr>
          <w:rFonts w:ascii="GHEA Grapalat" w:hAnsi="GHEA Grapalat"/>
          <w:sz w:val="22"/>
          <w:szCs w:val="22"/>
          <w:lang w:val="af-ZA"/>
        </w:rPr>
        <w:t>հաս</w:t>
      </w:r>
      <w:r w:rsidR="005318E2" w:rsidRPr="00EE59F7">
        <w:rPr>
          <w:rFonts w:ascii="GHEA Grapalat" w:hAnsi="GHEA Grapalat"/>
          <w:sz w:val="22"/>
          <w:szCs w:val="22"/>
          <w:lang w:val="af-ZA"/>
        </w:rPr>
        <w:t>ցեում</w:t>
      </w:r>
      <w:r w:rsidRPr="00EE59F7">
        <w:rPr>
          <w:rFonts w:ascii="GHEA Grapalat" w:hAnsi="GHEA Grapalat"/>
          <w:sz w:val="22"/>
          <w:szCs w:val="22"/>
          <w:lang w:val="af-ZA"/>
        </w:rPr>
        <w:t xml:space="preserve">հայտարարում է </w:t>
      </w:r>
      <w:r w:rsidR="005318E2" w:rsidRPr="00EE59F7">
        <w:rPr>
          <w:rFonts w:ascii="GHEA Grapalat" w:hAnsi="GHEA Grapalat"/>
          <w:sz w:val="22"/>
          <w:szCs w:val="22"/>
          <w:lang w:val="af-ZA"/>
        </w:rPr>
        <w:t>գնանշման հարցում</w:t>
      </w:r>
      <w:r w:rsidR="00A20B69" w:rsidRPr="00EE59F7">
        <w:rPr>
          <w:rFonts w:ascii="GHEA Grapalat" w:hAnsi="GHEA Grapalat"/>
          <w:sz w:val="22"/>
          <w:szCs w:val="22"/>
          <w:lang w:val="af-ZA"/>
        </w:rPr>
        <w:t>, որն իրականացվում է մեկ փուլով</w:t>
      </w:r>
      <w:r w:rsidR="00236B75" w:rsidRPr="00EE59F7">
        <w:rPr>
          <w:rFonts w:ascii="GHEA Grapalat" w:hAnsi="GHEA Grapalat"/>
          <w:sz w:val="22"/>
          <w:szCs w:val="22"/>
          <w:lang w:val="af-ZA"/>
        </w:rPr>
        <w:t>:</w:t>
      </w:r>
    </w:p>
    <w:p w:rsidR="006265F4" w:rsidRPr="00EE59F7" w:rsidRDefault="00A20B69" w:rsidP="006265F4">
      <w:pPr>
        <w:pStyle w:val="a3"/>
        <w:spacing w:line="240" w:lineRule="auto"/>
        <w:ind w:firstLine="0"/>
        <w:rPr>
          <w:rFonts w:ascii="GHEA Grapalat" w:hAnsi="GHEA Grapalat"/>
          <w:i w:val="0"/>
          <w:sz w:val="22"/>
          <w:szCs w:val="22"/>
          <w:lang w:val="af-ZA"/>
        </w:rPr>
      </w:pPr>
      <w:r w:rsidRPr="00EE59F7">
        <w:rPr>
          <w:rFonts w:ascii="GHEA Grapalat" w:hAnsi="GHEA Grapalat"/>
          <w:i w:val="0"/>
          <w:sz w:val="22"/>
          <w:szCs w:val="22"/>
          <w:lang w:val="af-ZA"/>
        </w:rPr>
        <w:tab/>
      </w:r>
      <w:bookmarkStart w:id="0" w:name="_Hlk23167417"/>
      <w:r w:rsidR="00496E18" w:rsidRPr="00EE59F7">
        <w:rPr>
          <w:rFonts w:ascii="GHEA Grapalat" w:hAnsi="GHEA Grapalat"/>
          <w:i w:val="0"/>
          <w:sz w:val="22"/>
          <w:szCs w:val="22"/>
          <w:lang w:val="af-ZA"/>
        </w:rPr>
        <w:t>Սույն ընթացակարգի</w:t>
      </w:r>
      <w:bookmarkEnd w:id="0"/>
      <w:r w:rsidR="00496E18" w:rsidRPr="00EE59F7">
        <w:rPr>
          <w:rFonts w:ascii="GHEA Grapalat" w:hAnsi="GHEA Grapalat"/>
          <w:i w:val="0"/>
          <w:sz w:val="22"/>
          <w:szCs w:val="22"/>
          <w:lang w:val="af-ZA"/>
        </w:rPr>
        <w:t xml:space="preserve"> արդյունքում</w:t>
      </w:r>
      <w:r w:rsidR="002E7EE1" w:rsidRPr="00EE59F7">
        <w:rPr>
          <w:rFonts w:ascii="GHEA Grapalat" w:hAnsi="GHEA Grapalat"/>
          <w:i w:val="0"/>
          <w:sz w:val="22"/>
          <w:szCs w:val="22"/>
          <w:lang w:val="hy-AM"/>
        </w:rPr>
        <w:t>ընտրված</w:t>
      </w:r>
      <w:r w:rsidR="00642EFE" w:rsidRPr="00EE59F7">
        <w:rPr>
          <w:rFonts w:ascii="GHEA Grapalat" w:hAnsi="GHEA Grapalat"/>
          <w:i w:val="0"/>
          <w:sz w:val="22"/>
          <w:szCs w:val="22"/>
          <w:lang w:val="af-ZA"/>
        </w:rPr>
        <w:t xml:space="preserve"> մասնակցին սահմանված կարգով կառաջարկվի կնքել</w:t>
      </w:r>
      <w:r w:rsidR="005318E2" w:rsidRPr="00EE59F7">
        <w:rPr>
          <w:rFonts w:ascii="GHEA Grapalat" w:hAnsi="GHEA Grapalat"/>
          <w:i w:val="0"/>
          <w:sz w:val="22"/>
          <w:szCs w:val="22"/>
          <w:lang w:val="af-ZA"/>
        </w:rPr>
        <w:t>&lt;&lt;Սննդամթերքի&gt;&gt;</w:t>
      </w:r>
      <w:r w:rsidR="00341A74" w:rsidRPr="00EE59F7">
        <w:rPr>
          <w:rFonts w:ascii="GHEA Grapalat" w:hAnsi="GHEA Grapalat"/>
          <w:i w:val="0"/>
          <w:sz w:val="22"/>
          <w:szCs w:val="22"/>
          <w:lang w:val="af-ZA"/>
        </w:rPr>
        <w:t xml:space="preserve">մատակարարման պայմանագիր (այսուհետ` </w:t>
      </w:r>
      <w:r w:rsidR="006265F4" w:rsidRPr="00EE59F7">
        <w:rPr>
          <w:rFonts w:ascii="GHEA Grapalat" w:hAnsi="GHEA Grapalat"/>
          <w:i w:val="0"/>
          <w:sz w:val="22"/>
          <w:szCs w:val="22"/>
          <w:lang w:val="af-ZA"/>
        </w:rPr>
        <w:t xml:space="preserve">պայմանագիր)։ </w:t>
      </w:r>
    </w:p>
    <w:p w:rsidR="00357D48" w:rsidRPr="00EE59F7" w:rsidRDefault="00496E18" w:rsidP="00EF3662">
      <w:pPr>
        <w:pStyle w:val="a3"/>
        <w:spacing w:line="240" w:lineRule="auto"/>
        <w:ind w:firstLine="0"/>
        <w:rPr>
          <w:rFonts w:ascii="GHEA Grapalat" w:hAnsi="GHEA Grapalat"/>
          <w:i w:val="0"/>
          <w:sz w:val="22"/>
          <w:szCs w:val="22"/>
          <w:lang w:val="af-ZA"/>
        </w:rPr>
      </w:pPr>
      <w:r w:rsidRPr="00EE59F7">
        <w:rPr>
          <w:rFonts w:ascii="GHEA Grapalat" w:hAnsi="GHEA Grapalat"/>
          <w:i w:val="0"/>
          <w:sz w:val="22"/>
          <w:szCs w:val="22"/>
          <w:lang w:val="af-ZA"/>
        </w:rPr>
        <w:tab/>
      </w:r>
      <w:r w:rsidR="00A76C15" w:rsidRPr="00EE59F7">
        <w:rPr>
          <w:rFonts w:ascii="GHEA Grapalat" w:hAnsi="GHEA Grapalat"/>
          <w:i w:val="0"/>
          <w:sz w:val="22"/>
          <w:szCs w:val="22"/>
          <w:lang w:val="af-ZA"/>
        </w:rPr>
        <w:t>«</w:t>
      </w:r>
      <w:r w:rsidR="00357D48" w:rsidRPr="00EE59F7">
        <w:rPr>
          <w:rFonts w:ascii="GHEA Grapalat" w:hAnsi="GHEA Grapalat"/>
          <w:i w:val="0"/>
          <w:sz w:val="22"/>
          <w:szCs w:val="22"/>
          <w:lang w:val="af-ZA"/>
        </w:rPr>
        <w:t>Գնումների մասին</w:t>
      </w:r>
      <w:r w:rsidR="00A76C15" w:rsidRPr="00EE59F7">
        <w:rPr>
          <w:rFonts w:ascii="GHEA Grapalat" w:hAnsi="GHEA Grapalat"/>
          <w:i w:val="0"/>
          <w:sz w:val="22"/>
          <w:szCs w:val="22"/>
          <w:lang w:val="af-ZA"/>
        </w:rPr>
        <w:t>»</w:t>
      </w:r>
      <w:r w:rsidR="00357D48" w:rsidRPr="00EE59F7">
        <w:rPr>
          <w:rFonts w:ascii="GHEA Grapalat" w:hAnsi="GHEA Grapalat"/>
          <w:i w:val="0"/>
          <w:sz w:val="22"/>
          <w:szCs w:val="22"/>
          <w:lang w:val="af-ZA"/>
        </w:rPr>
        <w:t xml:space="preserve">ՀՀ օրենքի </w:t>
      </w:r>
      <w:r w:rsidR="00955E87" w:rsidRPr="00EE59F7">
        <w:rPr>
          <w:rFonts w:ascii="GHEA Grapalat" w:hAnsi="GHEA Grapalat"/>
          <w:i w:val="0"/>
          <w:sz w:val="22"/>
          <w:szCs w:val="22"/>
          <w:lang w:val="af-ZA"/>
        </w:rPr>
        <w:t>7</w:t>
      </w:r>
      <w:r w:rsidR="00357D48" w:rsidRPr="00EE59F7">
        <w:rPr>
          <w:rFonts w:ascii="GHEA Grapalat" w:hAnsi="GHEA Grapalat"/>
          <w:i w:val="0"/>
          <w:sz w:val="22"/>
          <w:szCs w:val="22"/>
          <w:lang w:val="af-ZA"/>
        </w:rPr>
        <w:t xml:space="preserve">-րդ հոդվածի համաձայն` </w:t>
      </w:r>
      <w:r w:rsidR="00DB4CC7" w:rsidRPr="00EE59F7">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E59F7">
        <w:rPr>
          <w:rFonts w:ascii="GHEA Grapalat" w:hAnsi="GHEA Grapalat"/>
          <w:i w:val="0"/>
          <w:sz w:val="22"/>
          <w:szCs w:val="22"/>
          <w:lang w:val="af-ZA"/>
        </w:rPr>
        <w:t xml:space="preserve">սույն </w:t>
      </w:r>
      <w:r w:rsidRPr="00EE59F7">
        <w:rPr>
          <w:rFonts w:ascii="GHEA Grapalat" w:hAnsi="GHEA Grapalat"/>
          <w:i w:val="0"/>
          <w:sz w:val="22"/>
          <w:szCs w:val="22"/>
          <w:lang w:val="af-ZA"/>
        </w:rPr>
        <w:t xml:space="preserve">ընթացակարգին </w:t>
      </w:r>
      <w:r w:rsidR="00DB4CC7" w:rsidRPr="00EE59F7">
        <w:rPr>
          <w:rFonts w:ascii="GHEA Grapalat" w:hAnsi="GHEA Grapalat"/>
          <w:i w:val="0"/>
          <w:sz w:val="22"/>
          <w:szCs w:val="22"/>
          <w:lang w:val="af-ZA"/>
        </w:rPr>
        <w:t>մասնակցելու հավասար իրավունք:</w:t>
      </w:r>
    </w:p>
    <w:p w:rsidR="00A20B69" w:rsidRPr="00EE59F7" w:rsidRDefault="00496E18" w:rsidP="00EF3662">
      <w:pPr>
        <w:ind w:firstLine="720"/>
        <w:jc w:val="both"/>
        <w:rPr>
          <w:rFonts w:ascii="GHEA Grapalat" w:hAnsi="GHEA Grapalat"/>
          <w:sz w:val="22"/>
          <w:szCs w:val="22"/>
          <w:lang w:val="af-ZA"/>
        </w:rPr>
      </w:pPr>
      <w:r w:rsidRPr="00EE59F7">
        <w:rPr>
          <w:rFonts w:ascii="GHEA Grapalat" w:hAnsi="GHEA Grapalat"/>
          <w:sz w:val="22"/>
          <w:szCs w:val="22"/>
          <w:lang w:val="af-ZA"/>
        </w:rPr>
        <w:t xml:space="preserve">Սույն ընթացակարգին </w:t>
      </w:r>
      <w:r w:rsidR="00357D48" w:rsidRPr="00EE59F7">
        <w:rPr>
          <w:rFonts w:ascii="GHEA Grapalat" w:hAnsi="GHEA Grapalat"/>
          <w:sz w:val="22"/>
          <w:szCs w:val="22"/>
          <w:lang w:val="af-ZA"/>
        </w:rPr>
        <w:t>մասնակցելու իրավունք</w:t>
      </w:r>
      <w:r w:rsidR="003C3660" w:rsidRPr="00EE59F7">
        <w:rPr>
          <w:rFonts w:ascii="GHEA Grapalat" w:hAnsi="GHEA Grapalat"/>
          <w:sz w:val="22"/>
          <w:szCs w:val="22"/>
          <w:lang w:val="af-ZA"/>
        </w:rPr>
        <w:t xml:space="preserve">չունեցող </w:t>
      </w:r>
      <w:r w:rsidR="006E7947" w:rsidRPr="00EE59F7">
        <w:rPr>
          <w:rFonts w:ascii="GHEA Grapalat" w:hAnsi="GHEA Grapalat"/>
          <w:sz w:val="22"/>
          <w:szCs w:val="22"/>
          <w:lang w:val="af-ZA"/>
        </w:rPr>
        <w:t xml:space="preserve">անձանց, ինչպես </w:t>
      </w:r>
      <w:r w:rsidR="00A20B69" w:rsidRPr="00EE59F7">
        <w:rPr>
          <w:rFonts w:ascii="GHEA Grapalat" w:hAnsi="GHEA Grapalat"/>
          <w:sz w:val="22"/>
          <w:szCs w:val="22"/>
          <w:lang w:val="af-ZA"/>
        </w:rPr>
        <w:t xml:space="preserve">նաև մասնակիցներին ներկայացվող </w:t>
      </w:r>
      <w:r w:rsidR="008A511D" w:rsidRPr="00EE59F7">
        <w:rPr>
          <w:rFonts w:ascii="GHEA Grapalat" w:hAnsi="GHEA Grapalat"/>
          <w:sz w:val="22"/>
          <w:szCs w:val="22"/>
          <w:lang w:val="af-ZA"/>
        </w:rPr>
        <w:t xml:space="preserve">պայմանները </w:t>
      </w:r>
      <w:r w:rsidR="00A20B69" w:rsidRPr="00EE59F7">
        <w:rPr>
          <w:rFonts w:ascii="GHEA Grapalat" w:hAnsi="GHEA Grapalat"/>
          <w:sz w:val="22"/>
          <w:szCs w:val="22"/>
          <w:lang w:val="af-ZA"/>
        </w:rPr>
        <w:t>սահմանված են սույն ընթացակարգի հրավերով:</w:t>
      </w:r>
    </w:p>
    <w:p w:rsidR="00357D48" w:rsidRPr="00EE59F7" w:rsidRDefault="00EE73A8" w:rsidP="00EF3662">
      <w:pPr>
        <w:pStyle w:val="a3"/>
        <w:spacing w:line="240" w:lineRule="auto"/>
        <w:rPr>
          <w:rFonts w:ascii="GHEA Grapalat" w:hAnsi="GHEA Grapalat"/>
          <w:i w:val="0"/>
          <w:sz w:val="22"/>
          <w:szCs w:val="22"/>
          <w:lang w:val="af-ZA"/>
        </w:rPr>
      </w:pPr>
      <w:r w:rsidRPr="00EE59F7">
        <w:rPr>
          <w:rFonts w:ascii="GHEA Grapalat" w:hAnsi="GHEA Grapalat"/>
          <w:i w:val="0"/>
          <w:sz w:val="22"/>
          <w:szCs w:val="22"/>
          <w:lang w:val="af-ZA"/>
        </w:rPr>
        <w:t xml:space="preserve">Ընտրված </w:t>
      </w:r>
      <w:r w:rsidR="00357D48" w:rsidRPr="00EE59F7">
        <w:rPr>
          <w:rFonts w:ascii="GHEA Grapalat" w:hAnsi="GHEA Grapalat"/>
          <w:i w:val="0"/>
          <w:sz w:val="22"/>
          <w:szCs w:val="22"/>
          <w:lang w:val="af-ZA"/>
        </w:rPr>
        <w:t xml:space="preserve">մասնակիցը որոշվում է </w:t>
      </w:r>
      <w:bookmarkStart w:id="1" w:name="_Hlk23167512"/>
      <w:r w:rsidR="00496E18" w:rsidRPr="00EE59F7">
        <w:rPr>
          <w:rFonts w:ascii="GHEA Grapalat" w:hAnsi="GHEA Grapalat"/>
          <w:i w:val="0"/>
          <w:sz w:val="22"/>
          <w:szCs w:val="22"/>
          <w:lang w:val="af-ZA"/>
        </w:rPr>
        <w:t xml:space="preserve">ոչ գնային պայմաններով բավարար գնահատված </w:t>
      </w:r>
      <w:bookmarkEnd w:id="1"/>
      <w:r w:rsidR="00357D48" w:rsidRPr="00EE59F7">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E59F7">
        <w:rPr>
          <w:rFonts w:ascii="GHEA Grapalat" w:hAnsi="GHEA Grapalat"/>
          <w:i w:val="0"/>
          <w:sz w:val="22"/>
          <w:szCs w:val="22"/>
          <w:lang w:val="af-ZA"/>
        </w:rPr>
        <w:t>։</w:t>
      </w:r>
    </w:p>
    <w:p w:rsidR="0067579A" w:rsidRPr="00EE59F7" w:rsidRDefault="00357D48" w:rsidP="00EF3662">
      <w:pPr>
        <w:pStyle w:val="a3"/>
        <w:spacing w:line="240" w:lineRule="auto"/>
        <w:rPr>
          <w:rFonts w:ascii="GHEA Grapalat" w:hAnsi="GHEA Grapalat"/>
          <w:i w:val="0"/>
          <w:sz w:val="22"/>
          <w:szCs w:val="22"/>
          <w:lang w:val="af-ZA"/>
        </w:rPr>
      </w:pPr>
      <w:r w:rsidRPr="00EE59F7">
        <w:rPr>
          <w:rFonts w:ascii="GHEA Grapalat" w:hAnsi="GHEA Grapalat"/>
          <w:i w:val="0"/>
          <w:sz w:val="22"/>
          <w:szCs w:val="22"/>
          <w:lang w:val="af-ZA"/>
        </w:rPr>
        <w:t xml:space="preserve">Էլեկտրոնային ձևով հրավեր տրամադրելու պահանջի դեպքում պատվիրատուն </w:t>
      </w:r>
      <w:r w:rsidR="00E222A7" w:rsidRPr="00EE59F7">
        <w:rPr>
          <w:rFonts w:ascii="GHEA Grapalat" w:hAnsi="GHEA Grapalat"/>
          <w:i w:val="0"/>
          <w:sz w:val="22"/>
          <w:szCs w:val="22"/>
          <w:lang w:val="af-ZA"/>
        </w:rPr>
        <w:t xml:space="preserve">անվճար </w:t>
      </w:r>
      <w:r w:rsidRPr="00EE59F7">
        <w:rPr>
          <w:rFonts w:ascii="GHEA Grapalat" w:hAnsi="GHEA Grapalat"/>
          <w:i w:val="0"/>
          <w:sz w:val="22"/>
          <w:szCs w:val="22"/>
          <w:lang w:val="af-ZA"/>
        </w:rPr>
        <w:t>ապահովում է հրավերի` էլեկտրոնային ձևով տրամադրումը դիմում</w:t>
      </w:r>
      <w:r w:rsidR="0006311D" w:rsidRPr="00EE59F7">
        <w:rPr>
          <w:rFonts w:ascii="GHEA Grapalat" w:hAnsi="GHEA Grapalat"/>
          <w:i w:val="0"/>
          <w:sz w:val="22"/>
          <w:szCs w:val="22"/>
          <w:lang w:val="af-ZA"/>
        </w:rPr>
        <w:t>ը</w:t>
      </w:r>
      <w:r w:rsidRPr="00EE59F7">
        <w:rPr>
          <w:rFonts w:ascii="GHEA Grapalat" w:hAnsi="GHEA Grapalat"/>
          <w:i w:val="0"/>
          <w:sz w:val="22"/>
          <w:szCs w:val="22"/>
          <w:lang w:val="af-ZA"/>
        </w:rPr>
        <w:t xml:space="preserve"> ստանալու օրվան հաջորդող աշխատանքային օրվա ընթացքում</w:t>
      </w:r>
      <w:r w:rsidR="004D5671" w:rsidRPr="00EE59F7">
        <w:rPr>
          <w:rFonts w:ascii="GHEA Grapalat" w:hAnsi="GHEA Grapalat"/>
          <w:i w:val="0"/>
          <w:sz w:val="22"/>
          <w:szCs w:val="22"/>
          <w:lang w:val="af-ZA"/>
        </w:rPr>
        <w:t>։</w:t>
      </w:r>
    </w:p>
    <w:p w:rsidR="00332EE7" w:rsidRPr="00EE59F7" w:rsidRDefault="00332EE7" w:rsidP="00450770">
      <w:pPr>
        <w:rPr>
          <w:rFonts w:ascii="GHEA Grapalat" w:hAnsi="GHEA Grapalat"/>
          <w:i/>
          <w:sz w:val="22"/>
          <w:szCs w:val="22"/>
          <w:lang w:val="af-ZA"/>
        </w:rPr>
      </w:pPr>
      <w:r w:rsidRPr="00EE59F7">
        <w:rPr>
          <w:rFonts w:ascii="GHEA Grapalat" w:hAnsi="GHEA Grapalat"/>
          <w:i/>
          <w:sz w:val="22"/>
          <w:szCs w:val="22"/>
          <w:lang w:val="af-ZA"/>
        </w:rPr>
        <w:t>Սույն ընթացակարգին մասնակցության հայտերն անհրաժեշտ է ներկայացնել</w:t>
      </w:r>
      <w:r w:rsidR="00EE59F7">
        <w:rPr>
          <w:rFonts w:ascii="GHEA Grapalat" w:hAnsi="GHEA Grapalat"/>
          <w:i/>
          <w:sz w:val="22"/>
          <w:szCs w:val="22"/>
          <w:lang w:val="af-ZA"/>
        </w:rPr>
        <w:t xml:space="preserve"> </w:t>
      </w:r>
      <w:r w:rsidR="00450770" w:rsidRPr="00EE59F7">
        <w:rPr>
          <w:rFonts w:ascii="GHEA Grapalat" w:hAnsi="GHEA Grapalat"/>
          <w:sz w:val="22"/>
          <w:szCs w:val="22"/>
          <w:lang w:val="hy-AM"/>
        </w:rPr>
        <w:t xml:space="preserve">Գ. </w:t>
      </w:r>
      <w:r w:rsidR="00450770" w:rsidRPr="00EE59F7">
        <w:rPr>
          <w:rFonts w:ascii="GHEA Grapalat" w:hAnsi="GHEA Grapalat"/>
          <w:i/>
          <w:sz w:val="22"/>
          <w:szCs w:val="22"/>
          <w:lang w:val="af-ZA"/>
        </w:rPr>
        <w:t xml:space="preserve">Փոքր </w:t>
      </w:r>
      <w:r w:rsidR="00EE59F7">
        <w:rPr>
          <w:rFonts w:ascii="GHEA Grapalat" w:hAnsi="GHEA Grapalat"/>
          <w:i/>
          <w:sz w:val="22"/>
          <w:szCs w:val="22"/>
          <w:lang w:val="af-ZA"/>
        </w:rPr>
        <w:t xml:space="preserve"> </w:t>
      </w:r>
      <w:r w:rsidR="00450770" w:rsidRPr="00EE59F7">
        <w:rPr>
          <w:rFonts w:ascii="GHEA Grapalat" w:hAnsi="GHEA Grapalat"/>
          <w:i/>
          <w:sz w:val="22"/>
          <w:szCs w:val="22"/>
          <w:lang w:val="af-ZA"/>
        </w:rPr>
        <w:t>Վեդի</w:t>
      </w:r>
      <w:r w:rsidR="00EE59F7">
        <w:rPr>
          <w:rFonts w:ascii="GHEA Grapalat" w:hAnsi="GHEA Grapalat"/>
          <w:i/>
          <w:sz w:val="22"/>
          <w:szCs w:val="22"/>
          <w:lang w:val="af-ZA"/>
        </w:rPr>
        <w:t xml:space="preserve"> </w:t>
      </w:r>
      <w:r w:rsidR="00B16C4B" w:rsidRPr="00EE59F7">
        <w:rPr>
          <w:rFonts w:ascii="GHEA Grapalat" w:hAnsi="GHEA Grapalat"/>
          <w:i/>
          <w:sz w:val="22"/>
          <w:szCs w:val="22"/>
          <w:lang w:val="af-ZA"/>
        </w:rPr>
        <w:t xml:space="preserve">Մ. Հովհաննիսյան 24  </w:t>
      </w:r>
      <w:r w:rsidRPr="00EE59F7">
        <w:rPr>
          <w:rFonts w:ascii="GHEA Grapalat" w:hAnsi="GHEA Grapalat"/>
          <w:sz w:val="22"/>
          <w:szCs w:val="22"/>
          <w:lang w:val="af-ZA"/>
        </w:rPr>
        <w:t xml:space="preserve">հասցեով, </w:t>
      </w:r>
      <w:r w:rsidR="006265F4" w:rsidRPr="00EE59F7">
        <w:rPr>
          <w:rFonts w:ascii="GHEA Grapalat" w:hAnsi="GHEA Grapalat"/>
          <w:sz w:val="22"/>
          <w:szCs w:val="22"/>
          <w:lang w:val="af-ZA"/>
        </w:rPr>
        <w:t xml:space="preserve">փաստաթղթային ձևովմինչև սույն հայտարարության հրապարակման </w:t>
      </w:r>
      <w:r w:rsidRPr="00EE59F7">
        <w:rPr>
          <w:rFonts w:ascii="GHEA Grapalat" w:hAnsi="GHEA Grapalat"/>
          <w:sz w:val="22"/>
          <w:szCs w:val="22"/>
          <w:lang w:val="af-ZA"/>
        </w:rPr>
        <w:t xml:space="preserve">օրվանից հաշված </w:t>
      </w:r>
      <w:r w:rsidR="005318E2" w:rsidRPr="00EE59F7">
        <w:rPr>
          <w:rFonts w:ascii="GHEA Grapalat" w:hAnsi="GHEA Grapalat"/>
          <w:sz w:val="22"/>
          <w:szCs w:val="22"/>
          <w:u w:val="single"/>
          <w:lang w:val="af-ZA"/>
        </w:rPr>
        <w:t>7</w:t>
      </w:r>
      <w:r w:rsidRPr="00EE59F7">
        <w:rPr>
          <w:rFonts w:ascii="GHEA Grapalat" w:hAnsi="GHEA Grapalat"/>
          <w:sz w:val="22"/>
          <w:szCs w:val="22"/>
          <w:lang w:val="af-ZA"/>
        </w:rPr>
        <w:t xml:space="preserve">-րդ օրվա ժամը </w:t>
      </w:r>
      <w:r w:rsidR="0062775D" w:rsidRPr="00EE59F7">
        <w:rPr>
          <w:rFonts w:ascii="GHEA Grapalat" w:hAnsi="GHEA Grapalat"/>
          <w:sz w:val="22"/>
          <w:szCs w:val="22"/>
          <w:u w:val="single"/>
          <w:lang w:val="af-ZA"/>
        </w:rPr>
        <w:t>11</w:t>
      </w:r>
      <w:r w:rsidR="00CC056D" w:rsidRPr="00EE59F7">
        <w:rPr>
          <w:rFonts w:ascii="GHEA Grapalat" w:hAnsi="GHEA Grapalat"/>
          <w:sz w:val="22"/>
          <w:szCs w:val="22"/>
          <w:u w:val="single"/>
          <w:lang w:val="af-ZA"/>
        </w:rPr>
        <w:t>:</w:t>
      </w:r>
      <w:r w:rsidR="005318E2" w:rsidRPr="00EE59F7">
        <w:rPr>
          <w:rFonts w:ascii="GHEA Grapalat" w:hAnsi="GHEA Grapalat"/>
          <w:sz w:val="22"/>
          <w:szCs w:val="22"/>
          <w:u w:val="single"/>
          <w:lang w:val="af-ZA"/>
        </w:rPr>
        <w:t>00</w:t>
      </w:r>
      <w:r w:rsidRPr="00EE59F7">
        <w:rPr>
          <w:rFonts w:ascii="GHEA Grapalat" w:hAnsi="GHEA Grapalat"/>
          <w:sz w:val="22"/>
          <w:szCs w:val="22"/>
          <w:lang w:val="af-ZA"/>
        </w:rPr>
        <w:t xml:space="preserve">-ը: </w:t>
      </w:r>
    </w:p>
    <w:p w:rsidR="00357D48" w:rsidRPr="00EE59F7" w:rsidRDefault="000076A1" w:rsidP="006265F4">
      <w:pPr>
        <w:pStyle w:val="a3"/>
        <w:spacing w:line="240" w:lineRule="auto"/>
        <w:ind w:firstLine="708"/>
        <w:rPr>
          <w:rFonts w:ascii="GHEA Grapalat" w:hAnsi="GHEA Grapalat"/>
          <w:i w:val="0"/>
          <w:sz w:val="22"/>
          <w:szCs w:val="22"/>
          <w:lang w:val="af-ZA"/>
        </w:rPr>
      </w:pPr>
      <w:r w:rsidRPr="00EE59F7">
        <w:rPr>
          <w:rFonts w:ascii="GHEA Grapalat" w:hAnsi="GHEA Grapalat"/>
          <w:i w:val="0"/>
          <w:sz w:val="22"/>
          <w:szCs w:val="22"/>
          <w:lang w:val="af-ZA"/>
        </w:rPr>
        <w:t>Հայտերը, հայերենից բացի, կարող են ներկայացվել նաև անգլերեն կամ ռուսերեն:</w:t>
      </w:r>
    </w:p>
    <w:p w:rsidR="00332EE7" w:rsidRPr="006D2484" w:rsidRDefault="00332EE7" w:rsidP="00176AE6">
      <w:pPr>
        <w:rPr>
          <w:rFonts w:ascii="GHEA Grapalat" w:hAnsi="GHEA Grapalat"/>
          <w:color w:val="000000" w:themeColor="text1"/>
          <w:sz w:val="22"/>
          <w:szCs w:val="22"/>
          <w:lang w:val="hy-AM"/>
        </w:rPr>
      </w:pPr>
      <w:r w:rsidRPr="00EE59F7">
        <w:rPr>
          <w:rFonts w:ascii="GHEA Grapalat" w:hAnsi="GHEA Grapalat"/>
          <w:i/>
          <w:sz w:val="22"/>
          <w:szCs w:val="22"/>
          <w:lang w:val="af-ZA"/>
        </w:rPr>
        <w:t xml:space="preserve">Հայտերի բացումը տեղի կունենա </w:t>
      </w:r>
      <w:r w:rsidR="00450770" w:rsidRPr="00EE59F7">
        <w:rPr>
          <w:rFonts w:ascii="GHEA Grapalat" w:hAnsi="GHEA Grapalat"/>
          <w:sz w:val="22"/>
          <w:szCs w:val="22"/>
          <w:lang w:val="hy-AM"/>
        </w:rPr>
        <w:t xml:space="preserve">Գ. </w:t>
      </w:r>
      <w:r w:rsidR="00450770" w:rsidRPr="00EE59F7">
        <w:rPr>
          <w:rFonts w:ascii="GHEA Grapalat" w:hAnsi="GHEA Grapalat"/>
          <w:i/>
          <w:sz w:val="22"/>
          <w:szCs w:val="22"/>
          <w:lang w:val="af-ZA"/>
        </w:rPr>
        <w:t>Փոքր Վեդի</w:t>
      </w:r>
      <w:r w:rsidR="006D2484">
        <w:rPr>
          <w:rFonts w:ascii="GHEA Grapalat" w:hAnsi="GHEA Grapalat"/>
          <w:i/>
          <w:sz w:val="22"/>
          <w:szCs w:val="22"/>
          <w:lang w:val="af-ZA"/>
        </w:rPr>
        <w:t xml:space="preserve"> </w:t>
      </w:r>
      <w:r w:rsidR="00B16C4B" w:rsidRPr="00EE59F7">
        <w:rPr>
          <w:rFonts w:ascii="GHEA Grapalat" w:hAnsi="GHEA Grapalat"/>
          <w:i/>
          <w:sz w:val="22"/>
          <w:szCs w:val="22"/>
          <w:lang w:val="af-ZA"/>
        </w:rPr>
        <w:t>Մ. Հովհաննիսյան 24</w:t>
      </w:r>
      <w:r w:rsidRPr="00EE59F7">
        <w:rPr>
          <w:rFonts w:ascii="GHEA Grapalat" w:hAnsi="GHEA Grapalat"/>
          <w:i/>
          <w:sz w:val="22"/>
          <w:szCs w:val="22"/>
          <w:lang w:val="af-ZA"/>
        </w:rPr>
        <w:t xml:space="preserve">հասցեում,  </w:t>
      </w:r>
      <w:r w:rsidRPr="00EE59F7">
        <w:rPr>
          <w:rFonts w:ascii="GHEA Grapalat" w:hAnsi="GHEA Grapalat"/>
          <w:i/>
          <w:color w:val="C00000"/>
          <w:sz w:val="22"/>
          <w:szCs w:val="22"/>
          <w:lang w:val="af-ZA"/>
        </w:rPr>
        <w:t xml:space="preserve">« </w:t>
      </w:r>
      <w:r w:rsidR="005318E2" w:rsidRPr="006D2484">
        <w:rPr>
          <w:rFonts w:ascii="GHEA Grapalat" w:hAnsi="GHEA Grapalat"/>
          <w:i/>
          <w:color w:val="000000" w:themeColor="text1"/>
          <w:sz w:val="22"/>
          <w:szCs w:val="22"/>
          <w:lang w:val="af-ZA"/>
        </w:rPr>
        <w:t>2022թ.</w:t>
      </w:r>
      <w:r w:rsidRPr="006D2484">
        <w:rPr>
          <w:rFonts w:ascii="GHEA Grapalat" w:hAnsi="GHEA Grapalat"/>
          <w:i/>
          <w:color w:val="000000" w:themeColor="text1"/>
          <w:sz w:val="22"/>
          <w:szCs w:val="22"/>
          <w:lang w:val="af-ZA"/>
        </w:rPr>
        <w:t xml:space="preserve"> » « </w:t>
      </w:r>
      <w:r w:rsidR="004251BE" w:rsidRPr="006D2484">
        <w:rPr>
          <w:rFonts w:ascii="GHEA Grapalat" w:hAnsi="GHEA Grapalat"/>
          <w:i/>
          <w:color w:val="000000" w:themeColor="text1"/>
          <w:sz w:val="22"/>
          <w:szCs w:val="22"/>
          <w:lang w:val="af-ZA"/>
        </w:rPr>
        <w:t>օգոստոսի</w:t>
      </w:r>
      <w:r w:rsidRPr="006D2484">
        <w:rPr>
          <w:rFonts w:ascii="GHEA Grapalat" w:hAnsi="GHEA Grapalat"/>
          <w:i/>
          <w:color w:val="000000" w:themeColor="text1"/>
          <w:sz w:val="22"/>
          <w:szCs w:val="22"/>
          <w:lang w:val="af-ZA"/>
        </w:rPr>
        <w:t xml:space="preserve">» « </w:t>
      </w:r>
      <w:r w:rsidR="004251BE" w:rsidRPr="006D2484">
        <w:rPr>
          <w:rFonts w:ascii="GHEA Grapalat" w:hAnsi="GHEA Grapalat"/>
          <w:i/>
          <w:color w:val="000000" w:themeColor="text1"/>
          <w:sz w:val="22"/>
          <w:szCs w:val="22"/>
          <w:lang w:val="af-ZA"/>
        </w:rPr>
        <w:t>19</w:t>
      </w:r>
      <w:r w:rsidRPr="006D2484">
        <w:rPr>
          <w:rFonts w:ascii="GHEA Grapalat" w:hAnsi="GHEA Grapalat"/>
          <w:i/>
          <w:color w:val="000000" w:themeColor="text1"/>
          <w:sz w:val="22"/>
          <w:szCs w:val="22"/>
          <w:lang w:val="af-ZA"/>
        </w:rPr>
        <w:t xml:space="preserve">» -ին ժամը  </w:t>
      </w:r>
      <w:r w:rsidR="0062775D" w:rsidRPr="006D2484">
        <w:rPr>
          <w:rFonts w:ascii="GHEA Grapalat" w:hAnsi="GHEA Grapalat"/>
          <w:i/>
          <w:color w:val="000000" w:themeColor="text1"/>
          <w:sz w:val="22"/>
          <w:szCs w:val="22"/>
          <w:lang w:val="af-ZA"/>
        </w:rPr>
        <w:t>11</w:t>
      </w:r>
      <w:r w:rsidR="00CC056D" w:rsidRPr="006D2484">
        <w:rPr>
          <w:rFonts w:ascii="GHEA Grapalat" w:hAnsi="GHEA Grapalat"/>
          <w:i/>
          <w:color w:val="000000" w:themeColor="text1"/>
          <w:sz w:val="22"/>
          <w:szCs w:val="22"/>
          <w:lang w:val="af-ZA"/>
        </w:rPr>
        <w:t>:00</w:t>
      </w:r>
      <w:r w:rsidRPr="006D2484">
        <w:rPr>
          <w:rFonts w:ascii="GHEA Grapalat" w:hAnsi="GHEA Grapalat"/>
          <w:i/>
          <w:color w:val="000000" w:themeColor="text1"/>
          <w:sz w:val="22"/>
          <w:szCs w:val="22"/>
          <w:lang w:val="af-ZA"/>
        </w:rPr>
        <w:t>-ին։</w:t>
      </w:r>
    </w:p>
    <w:p w:rsidR="006675F2" w:rsidRPr="00EE59F7" w:rsidRDefault="006675F2" w:rsidP="006675F2">
      <w:pPr>
        <w:ind w:firstLine="720"/>
        <w:jc w:val="both"/>
        <w:rPr>
          <w:rFonts w:ascii="GHEA Grapalat" w:hAnsi="GHEA Grapalat"/>
          <w:sz w:val="22"/>
          <w:szCs w:val="22"/>
          <w:lang w:val="hy-AM"/>
        </w:rPr>
      </w:pPr>
      <w:r w:rsidRPr="00EE59F7">
        <w:rPr>
          <w:rFonts w:ascii="GHEA Grapalat" w:hAnsi="GHEA Grapalat"/>
          <w:sz w:val="22"/>
          <w:szCs w:val="22"/>
          <w:lang w:val="af-ZA"/>
        </w:rPr>
        <w:t>Սույն ընթացակարգի վերաբերյալ բողոք</w:t>
      </w:r>
      <w:r w:rsidRPr="00EE59F7">
        <w:rPr>
          <w:rFonts w:ascii="GHEA Grapalat" w:hAnsi="GHEA Grapalat"/>
          <w:sz w:val="22"/>
          <w:szCs w:val="22"/>
          <w:lang w:val="hy-AM"/>
        </w:rPr>
        <w:t xml:space="preserve">արկումն իրականացվում է </w:t>
      </w:r>
      <w:r w:rsidRPr="00EE59F7">
        <w:rPr>
          <w:rFonts w:ascii="GHEA Grapalat" w:hAnsi="GHEA Grapalat"/>
          <w:sz w:val="22"/>
          <w:szCs w:val="22"/>
          <w:lang w:val="af-ZA"/>
        </w:rPr>
        <w:t xml:space="preserve"> «</w:t>
      </w:r>
      <w:r w:rsidRPr="00EE59F7">
        <w:rPr>
          <w:rFonts w:ascii="GHEA Grapalat" w:hAnsi="GHEA Grapalat"/>
          <w:sz w:val="22"/>
          <w:szCs w:val="22"/>
          <w:lang w:val="hy-AM"/>
        </w:rPr>
        <w:t>Գնումներիմասին</w:t>
      </w:r>
      <w:r w:rsidRPr="00EE59F7">
        <w:rPr>
          <w:rFonts w:ascii="GHEA Grapalat" w:hAnsi="GHEA Grapalat"/>
          <w:sz w:val="22"/>
          <w:szCs w:val="22"/>
          <w:lang w:val="af-ZA"/>
        </w:rPr>
        <w:t>»</w:t>
      </w:r>
      <w:r w:rsidRPr="00EE59F7">
        <w:rPr>
          <w:rFonts w:ascii="GHEA Grapalat" w:hAnsi="GHEA Grapalat"/>
          <w:sz w:val="22"/>
          <w:szCs w:val="22"/>
          <w:lang w:val="hy-AM"/>
        </w:rPr>
        <w:t xml:space="preserve"> ՀՀօրենքովևՀՀ քաղաքացիական դատավարության օրենսգրքով սահմանված կարգով։</w:t>
      </w:r>
    </w:p>
    <w:p w:rsidR="006675F2" w:rsidRPr="00EE59F7" w:rsidRDefault="006675F2" w:rsidP="00EF3662">
      <w:pPr>
        <w:pStyle w:val="a3"/>
        <w:spacing w:line="240" w:lineRule="auto"/>
        <w:rPr>
          <w:rFonts w:ascii="GHEA Grapalat" w:hAnsi="GHEA Grapalat"/>
          <w:i w:val="0"/>
          <w:sz w:val="22"/>
          <w:szCs w:val="22"/>
          <w:lang w:val="hy-AM"/>
        </w:rPr>
      </w:pPr>
    </w:p>
    <w:p w:rsidR="00754697" w:rsidRPr="00EE59F7" w:rsidRDefault="00754697" w:rsidP="00EF3662">
      <w:pPr>
        <w:pStyle w:val="a3"/>
        <w:spacing w:line="240" w:lineRule="auto"/>
        <w:rPr>
          <w:rFonts w:ascii="GHEA Grapalat" w:hAnsi="GHEA Grapalat"/>
          <w:i w:val="0"/>
          <w:sz w:val="22"/>
          <w:szCs w:val="22"/>
          <w:lang w:val="af-ZA"/>
        </w:rPr>
      </w:pPr>
      <w:r w:rsidRPr="00EE59F7">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5318E2" w:rsidRPr="00EE59F7">
        <w:rPr>
          <w:rFonts w:ascii="GHEA Grapalat" w:hAnsi="GHEA Grapalat"/>
          <w:i w:val="0"/>
          <w:sz w:val="22"/>
          <w:szCs w:val="22"/>
          <w:lang w:val="af-ZA"/>
        </w:rPr>
        <w:t>գնահատող հանձնաժողովի քարտուղար</w:t>
      </w:r>
      <w:r w:rsidRPr="00EE59F7">
        <w:rPr>
          <w:rFonts w:ascii="GHEA Grapalat" w:hAnsi="GHEA Grapalat"/>
          <w:i w:val="0"/>
          <w:sz w:val="22"/>
          <w:szCs w:val="22"/>
          <w:lang w:val="af-ZA"/>
        </w:rPr>
        <w:t>`</w:t>
      </w:r>
    </w:p>
    <w:p w:rsidR="009F18D0" w:rsidRPr="00EE59F7" w:rsidRDefault="009F18D0" w:rsidP="00EF3662">
      <w:pPr>
        <w:pStyle w:val="a3"/>
        <w:spacing w:line="240" w:lineRule="auto"/>
        <w:ind w:firstLine="0"/>
        <w:rPr>
          <w:rFonts w:ascii="GHEA Grapalat" w:hAnsi="GHEA Grapalat"/>
          <w:i w:val="0"/>
          <w:sz w:val="22"/>
          <w:szCs w:val="22"/>
          <w:lang w:val="af-ZA"/>
        </w:rPr>
      </w:pPr>
      <w:r w:rsidRPr="00EE59F7">
        <w:rPr>
          <w:rFonts w:ascii="GHEA Grapalat" w:hAnsi="GHEA Grapalat"/>
          <w:i w:val="0"/>
          <w:sz w:val="22"/>
          <w:szCs w:val="22"/>
          <w:lang w:val="af-ZA"/>
        </w:rPr>
        <w:tab/>
      </w:r>
      <w:r w:rsidRPr="00EE59F7">
        <w:rPr>
          <w:rFonts w:ascii="GHEA Grapalat" w:hAnsi="GHEA Grapalat"/>
          <w:i w:val="0"/>
          <w:sz w:val="22"/>
          <w:szCs w:val="22"/>
          <w:lang w:val="af-ZA"/>
        </w:rPr>
        <w:tab/>
      </w:r>
      <w:r w:rsidRPr="00EE59F7">
        <w:rPr>
          <w:rFonts w:ascii="GHEA Grapalat" w:hAnsi="GHEA Grapalat"/>
          <w:i w:val="0"/>
          <w:sz w:val="22"/>
          <w:szCs w:val="22"/>
          <w:lang w:val="af-ZA"/>
        </w:rPr>
        <w:tab/>
      </w:r>
      <w:r w:rsidRPr="00EE59F7">
        <w:rPr>
          <w:rFonts w:ascii="GHEA Grapalat" w:hAnsi="GHEA Grapalat"/>
          <w:i w:val="0"/>
          <w:sz w:val="22"/>
          <w:szCs w:val="22"/>
          <w:lang w:val="af-ZA"/>
        </w:rPr>
        <w:tab/>
      </w:r>
      <w:r w:rsidRPr="00EE59F7">
        <w:rPr>
          <w:rFonts w:ascii="GHEA Grapalat" w:hAnsi="GHEA Grapalat"/>
          <w:i w:val="0"/>
          <w:sz w:val="22"/>
          <w:szCs w:val="22"/>
          <w:lang w:val="af-ZA"/>
        </w:rPr>
        <w:tab/>
      </w:r>
    </w:p>
    <w:p w:rsidR="00754697" w:rsidRPr="00EE59F7" w:rsidRDefault="00754697" w:rsidP="00EF3662">
      <w:pPr>
        <w:pStyle w:val="a3"/>
        <w:spacing w:line="240" w:lineRule="auto"/>
        <w:rPr>
          <w:rFonts w:ascii="GHEA Grapalat" w:hAnsi="GHEA Grapalat"/>
          <w:i w:val="0"/>
          <w:sz w:val="22"/>
          <w:szCs w:val="22"/>
          <w:u w:val="single"/>
          <w:lang w:val="af-ZA"/>
        </w:rPr>
      </w:pPr>
      <w:r w:rsidRPr="00EE59F7">
        <w:rPr>
          <w:rFonts w:ascii="GHEA Grapalat" w:hAnsi="GHEA Grapalat"/>
          <w:i w:val="0"/>
          <w:sz w:val="22"/>
          <w:szCs w:val="22"/>
          <w:lang w:val="af-ZA"/>
        </w:rPr>
        <w:t xml:space="preserve">                                      Հեռախոս</w:t>
      </w:r>
      <w:r w:rsidR="00C253F8" w:rsidRPr="00EE59F7">
        <w:rPr>
          <w:rFonts w:ascii="GHEA Grapalat" w:hAnsi="GHEA Grapalat"/>
          <w:sz w:val="22"/>
          <w:szCs w:val="22"/>
          <w:lang w:val="af-ZA"/>
        </w:rPr>
        <w:t>2-37-74</w:t>
      </w:r>
    </w:p>
    <w:p w:rsidR="004E2FC6" w:rsidRPr="00EE59F7" w:rsidRDefault="004E2FC6" w:rsidP="00EF3662">
      <w:pPr>
        <w:pStyle w:val="a3"/>
        <w:spacing w:line="240" w:lineRule="auto"/>
        <w:rPr>
          <w:rFonts w:ascii="GHEA Grapalat" w:hAnsi="GHEA Grapalat"/>
          <w:i w:val="0"/>
          <w:sz w:val="22"/>
          <w:szCs w:val="22"/>
          <w:lang w:val="af-ZA"/>
        </w:rPr>
      </w:pPr>
    </w:p>
    <w:p w:rsidR="00754697" w:rsidRPr="00EE59F7" w:rsidRDefault="00754697" w:rsidP="00EF3662">
      <w:pPr>
        <w:pStyle w:val="a3"/>
        <w:spacing w:line="240" w:lineRule="auto"/>
        <w:rPr>
          <w:rFonts w:ascii="GHEA Grapalat" w:hAnsi="GHEA Grapalat"/>
          <w:i w:val="0"/>
          <w:sz w:val="22"/>
          <w:szCs w:val="22"/>
          <w:u w:val="single"/>
          <w:lang w:val="af-ZA"/>
        </w:rPr>
      </w:pPr>
      <w:r w:rsidRPr="00EE59F7">
        <w:rPr>
          <w:rFonts w:ascii="GHEA Grapalat" w:hAnsi="GHEA Grapalat"/>
          <w:i w:val="0"/>
          <w:sz w:val="22"/>
          <w:szCs w:val="22"/>
          <w:lang w:val="af-ZA"/>
        </w:rPr>
        <w:t xml:space="preserve">                                        Էլ.փոստ</w:t>
      </w:r>
      <w:hyperlink r:id="rId8" w:history="1">
        <w:r w:rsidR="00CB28D9" w:rsidRPr="00EE59F7">
          <w:rPr>
            <w:rStyle w:val="a9"/>
            <w:rFonts w:ascii="GHEA Grapalat" w:hAnsi="GHEA Grapalat"/>
            <w:color w:val="auto"/>
            <w:sz w:val="22"/>
            <w:szCs w:val="22"/>
            <w:lang w:val="af-ZA"/>
          </w:rPr>
          <w:t>vedu.qaxaqapetaran.2017@mail.ru</w:t>
        </w:r>
      </w:hyperlink>
    </w:p>
    <w:p w:rsidR="009F18D0" w:rsidRPr="00EE59F7" w:rsidRDefault="009F18D0" w:rsidP="00EF3662">
      <w:pPr>
        <w:pStyle w:val="a3"/>
        <w:spacing w:line="240" w:lineRule="auto"/>
        <w:rPr>
          <w:rFonts w:ascii="GHEA Grapalat" w:hAnsi="GHEA Grapalat"/>
          <w:i w:val="0"/>
          <w:sz w:val="22"/>
          <w:szCs w:val="22"/>
          <w:lang w:val="af-ZA"/>
        </w:rPr>
      </w:pPr>
    </w:p>
    <w:p w:rsidR="009F18D0" w:rsidRPr="00EE59F7" w:rsidRDefault="009F18D0" w:rsidP="00EF3662">
      <w:pPr>
        <w:pStyle w:val="a3"/>
        <w:spacing w:line="240" w:lineRule="auto"/>
        <w:rPr>
          <w:rFonts w:ascii="GHEA Grapalat" w:hAnsi="GHEA Grapalat"/>
          <w:i w:val="0"/>
          <w:sz w:val="22"/>
          <w:szCs w:val="22"/>
          <w:lang w:val="af-ZA"/>
        </w:rPr>
      </w:pPr>
    </w:p>
    <w:p w:rsidR="009F18D0" w:rsidRPr="00EE59F7" w:rsidRDefault="009F18D0" w:rsidP="00EF3662">
      <w:pPr>
        <w:pStyle w:val="a3"/>
        <w:spacing w:line="240" w:lineRule="auto"/>
        <w:rPr>
          <w:rFonts w:ascii="GHEA Grapalat" w:hAnsi="GHEA Grapalat"/>
          <w:i w:val="0"/>
          <w:sz w:val="22"/>
          <w:szCs w:val="22"/>
          <w:lang w:val="af-ZA"/>
        </w:rPr>
      </w:pPr>
    </w:p>
    <w:p w:rsidR="009F18D0" w:rsidRPr="00A71D81" w:rsidRDefault="00754697" w:rsidP="00450770">
      <w:pPr>
        <w:pStyle w:val="a3"/>
        <w:spacing w:line="240" w:lineRule="auto"/>
        <w:ind w:firstLine="0"/>
        <w:jc w:val="left"/>
        <w:rPr>
          <w:rFonts w:ascii="GHEA Grapalat" w:hAnsi="GHEA Grapalat"/>
          <w:i w:val="0"/>
          <w:lang w:val="af-ZA"/>
        </w:rPr>
      </w:pPr>
      <w:r w:rsidRPr="00EE59F7">
        <w:rPr>
          <w:rFonts w:ascii="GHEA Grapalat" w:hAnsi="GHEA Grapalat"/>
          <w:i w:val="0"/>
          <w:sz w:val="22"/>
          <w:szCs w:val="22"/>
          <w:lang w:val="af-ZA"/>
        </w:rPr>
        <w:t>Պատվիրատու</w:t>
      </w:r>
      <w:r w:rsidR="00450770" w:rsidRPr="00EE59F7">
        <w:rPr>
          <w:rFonts w:ascii="GHEA Grapalat" w:hAnsi="GHEA Grapalat"/>
          <w:i w:val="0"/>
          <w:sz w:val="22"/>
          <w:szCs w:val="22"/>
          <w:lang w:val="af-ZA"/>
        </w:rPr>
        <w:t xml:space="preserve">Փոքր Վեդու բնակավայրի </w:t>
      </w:r>
      <w:r w:rsidR="00450770" w:rsidRPr="00EE59F7">
        <w:rPr>
          <w:rFonts w:ascii="GHEA Grapalat" w:hAnsi="GHEA Grapalat"/>
          <w:sz w:val="22"/>
          <w:szCs w:val="22"/>
          <w:lang w:val="hy-AM"/>
        </w:rPr>
        <w:t>&lt;</w:t>
      </w:r>
      <w:r w:rsidR="00450770" w:rsidRPr="00EE59F7">
        <w:rPr>
          <w:rFonts w:ascii="GHEA Grapalat" w:hAnsi="GHEA Grapalat"/>
          <w:sz w:val="22"/>
          <w:szCs w:val="22"/>
          <w:lang w:val="af-ZA"/>
        </w:rPr>
        <w:t>&lt;</w:t>
      </w:r>
      <w:r w:rsidR="00450770" w:rsidRPr="00EE59F7">
        <w:rPr>
          <w:rFonts w:ascii="GHEA Grapalat" w:hAnsi="GHEA Grapalat"/>
          <w:sz w:val="22"/>
          <w:szCs w:val="22"/>
        </w:rPr>
        <w:t>Զարթոնք</w:t>
      </w:r>
      <w:r w:rsidR="00450770" w:rsidRPr="00EE59F7">
        <w:rPr>
          <w:rFonts w:ascii="GHEA Grapalat" w:hAnsi="GHEA Grapalat"/>
          <w:sz w:val="22"/>
          <w:szCs w:val="22"/>
          <w:lang w:val="hy-AM"/>
        </w:rPr>
        <w:t>&gt;&gt;</w:t>
      </w:r>
      <w:r w:rsidR="00450770" w:rsidRPr="00EE59F7">
        <w:rPr>
          <w:rFonts w:ascii="GHEA Grapalat" w:hAnsi="GHEA Grapalat"/>
          <w:sz w:val="22"/>
          <w:szCs w:val="22"/>
        </w:rPr>
        <w:t>մանկապարտեզ</w:t>
      </w:r>
      <w:r w:rsidR="00450770" w:rsidRPr="00EE59F7">
        <w:rPr>
          <w:rFonts w:ascii="GHEA Grapalat" w:hAnsi="GHEA Grapalat" w:cs="Sylfaen"/>
          <w:sz w:val="22"/>
          <w:szCs w:val="22"/>
          <w:lang w:val="hy-AM"/>
        </w:rPr>
        <w:t>ՀՈԱԿ</w:t>
      </w:r>
      <w:r w:rsidR="009F18D0" w:rsidRPr="00EE59F7">
        <w:rPr>
          <w:rFonts w:ascii="GHEA Grapalat" w:hAnsi="GHEA Grapalat"/>
          <w:i w:val="0"/>
          <w:sz w:val="22"/>
          <w:szCs w:val="22"/>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rsidR="00754697" w:rsidRPr="00A71D81" w:rsidRDefault="00754697" w:rsidP="00EF3662">
      <w:pPr>
        <w:pStyle w:val="31"/>
        <w:spacing w:after="240" w:line="240" w:lineRule="auto"/>
        <w:ind w:firstLine="709"/>
        <w:rPr>
          <w:rFonts w:ascii="GHEA Grapalat" w:hAnsi="GHEA Grapalat" w:cs="Sylfaen"/>
          <w:b/>
          <w:lang w:val="es-ES"/>
        </w:rPr>
      </w:pPr>
    </w:p>
    <w:p w:rsidR="00754697" w:rsidRPr="00A71D81" w:rsidRDefault="00754697" w:rsidP="00EF3662">
      <w:pPr>
        <w:pStyle w:val="a3"/>
        <w:spacing w:line="240" w:lineRule="auto"/>
        <w:ind w:left="1404"/>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96865" w:rsidRPr="00A71D81" w:rsidRDefault="00096865" w:rsidP="00B16C4B">
      <w:pPr>
        <w:pStyle w:val="aa"/>
        <w:spacing w:after="0"/>
        <w:ind w:left="7788" w:firstLine="708"/>
        <w:rPr>
          <w:rFonts w:ascii="GHEA Grapalat" w:hAnsi="GHEA Grapalat" w:cs="Sylfaen"/>
          <w:i/>
          <w:sz w:val="20"/>
          <w:szCs w:val="20"/>
          <w:lang w:val="af-ZA"/>
        </w:rPr>
      </w:pPr>
      <w:r w:rsidRPr="00A71D81">
        <w:rPr>
          <w:rFonts w:ascii="GHEA Grapalat" w:hAnsi="GHEA Grapalat" w:cs="Sylfaen"/>
          <w:i/>
          <w:sz w:val="20"/>
          <w:szCs w:val="20"/>
        </w:rPr>
        <w:t>Հաստատվածէ</w:t>
      </w:r>
    </w:p>
    <w:p w:rsidR="00C253F8" w:rsidRPr="00EE59F7" w:rsidRDefault="004251BE" w:rsidP="00C253F8">
      <w:pPr>
        <w:pStyle w:val="a3"/>
        <w:spacing w:line="240" w:lineRule="auto"/>
        <w:jc w:val="right"/>
        <w:rPr>
          <w:rFonts w:ascii="Sylfaen" w:hAnsi="Sylfaen"/>
          <w:i w:val="0"/>
          <w:sz w:val="24"/>
          <w:szCs w:val="24"/>
          <w:lang w:val="af-ZA"/>
        </w:rPr>
      </w:pPr>
      <w:r>
        <w:rPr>
          <w:rFonts w:ascii="Arial Unicode" w:hAnsi="Arial Unicode"/>
          <w:i w:val="0"/>
          <w:sz w:val="24"/>
          <w:szCs w:val="24"/>
          <w:lang w:val="ru-RU"/>
        </w:rPr>
        <w:t>ՓՎՄ</w:t>
      </w:r>
      <w:r w:rsidRPr="006D2484">
        <w:rPr>
          <w:rFonts w:ascii="Arial Unicode" w:hAnsi="Arial Unicode"/>
          <w:i w:val="0"/>
          <w:sz w:val="24"/>
          <w:szCs w:val="24"/>
          <w:lang w:val="af-ZA"/>
        </w:rPr>
        <w:t>-</w:t>
      </w:r>
      <w:r>
        <w:rPr>
          <w:rFonts w:ascii="Arial Unicode" w:hAnsi="Arial Unicode"/>
          <w:i w:val="0"/>
          <w:sz w:val="24"/>
          <w:szCs w:val="24"/>
          <w:lang w:val="ru-RU"/>
        </w:rPr>
        <w:t>ԳՀԱՊՁԲ</w:t>
      </w:r>
      <w:r w:rsidRPr="006D2484">
        <w:rPr>
          <w:rFonts w:ascii="Arial Unicode" w:hAnsi="Arial Unicode"/>
          <w:i w:val="0"/>
          <w:sz w:val="24"/>
          <w:szCs w:val="24"/>
          <w:lang w:val="af-ZA"/>
        </w:rPr>
        <w:t>-22/04</w:t>
      </w:r>
    </w:p>
    <w:p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p>
    <w:p w:rsidR="00096865" w:rsidRPr="00A71D81" w:rsidRDefault="00CB28D9" w:rsidP="00EF3662">
      <w:pPr>
        <w:pStyle w:val="aa"/>
        <w:spacing w:after="0"/>
        <w:ind w:firstLine="567"/>
        <w:jc w:val="right"/>
        <w:rPr>
          <w:rFonts w:ascii="GHEA Grapalat" w:hAnsi="GHEA Grapalat" w:cs="Times Armenian"/>
          <w:i/>
          <w:sz w:val="20"/>
          <w:szCs w:val="20"/>
          <w:lang w:val="af-ZA"/>
        </w:rPr>
      </w:pPr>
      <w:r w:rsidRPr="001D0CA2">
        <w:rPr>
          <w:rFonts w:ascii="Sylfaen" w:hAnsi="Sylfaen" w:cs="Sylfaen"/>
          <w:i/>
          <w:sz w:val="16"/>
          <w:szCs w:val="16"/>
        </w:rPr>
        <w:t>Գնանշմանհարցման</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rsidR="00096865" w:rsidRPr="006D2484" w:rsidRDefault="00096865" w:rsidP="00EF3662">
      <w:pPr>
        <w:pStyle w:val="aa"/>
        <w:spacing w:after="0"/>
        <w:ind w:firstLine="567"/>
        <w:jc w:val="right"/>
        <w:rPr>
          <w:rFonts w:ascii="GHEA Grapalat" w:hAnsi="GHEA Grapalat"/>
          <w:i/>
          <w:color w:val="000000" w:themeColor="text1"/>
          <w:sz w:val="20"/>
          <w:szCs w:val="20"/>
          <w:lang w:val="af-ZA"/>
        </w:rPr>
      </w:pPr>
      <w:r w:rsidRPr="00A71D81">
        <w:rPr>
          <w:rFonts w:ascii="GHEA Grapalat" w:hAnsi="GHEA Grapalat" w:cs="Sylfaen"/>
          <w:i/>
          <w:sz w:val="20"/>
          <w:szCs w:val="20"/>
          <w:lang w:val="af-ZA"/>
        </w:rPr>
        <w:t xml:space="preserve"> </w:t>
      </w:r>
      <w:r w:rsidRPr="006D2484">
        <w:rPr>
          <w:rFonts w:ascii="GHEA Grapalat" w:hAnsi="GHEA Grapalat" w:cs="Sylfaen"/>
          <w:i/>
          <w:color w:val="000000" w:themeColor="text1"/>
          <w:sz w:val="20"/>
          <w:szCs w:val="20"/>
          <w:lang w:val="af-ZA"/>
        </w:rPr>
        <w:t>20</w:t>
      </w:r>
      <w:r w:rsidR="00CB28D9" w:rsidRPr="006D2484">
        <w:rPr>
          <w:rFonts w:ascii="GHEA Grapalat" w:hAnsi="GHEA Grapalat" w:cs="Sylfaen"/>
          <w:i/>
          <w:color w:val="000000" w:themeColor="text1"/>
          <w:sz w:val="20"/>
          <w:szCs w:val="20"/>
          <w:lang w:val="af-ZA"/>
        </w:rPr>
        <w:t>22</w:t>
      </w:r>
      <w:r w:rsidRPr="006D2484">
        <w:rPr>
          <w:rFonts w:ascii="GHEA Grapalat" w:hAnsi="GHEA Grapalat" w:cs="Sylfaen"/>
          <w:i/>
          <w:color w:val="000000" w:themeColor="text1"/>
          <w:sz w:val="20"/>
          <w:szCs w:val="20"/>
        </w:rPr>
        <w:t>թ</w:t>
      </w:r>
      <w:r w:rsidRPr="006D2484">
        <w:rPr>
          <w:rFonts w:ascii="GHEA Grapalat" w:hAnsi="GHEA Grapalat" w:cs="Times Armenian"/>
          <w:i/>
          <w:color w:val="000000" w:themeColor="text1"/>
          <w:sz w:val="20"/>
          <w:szCs w:val="20"/>
          <w:lang w:val="af-ZA"/>
        </w:rPr>
        <w:t xml:space="preserve">.  </w:t>
      </w:r>
      <w:r w:rsidR="004251BE" w:rsidRPr="006D2484">
        <w:rPr>
          <w:rFonts w:ascii="GHEA Grapalat" w:hAnsi="GHEA Grapalat" w:cs="Times Armenian"/>
          <w:i/>
          <w:color w:val="000000" w:themeColor="text1"/>
          <w:sz w:val="20"/>
          <w:szCs w:val="20"/>
          <w:lang w:val="af-ZA"/>
        </w:rPr>
        <w:t xml:space="preserve">Օգոստոսի </w:t>
      </w:r>
      <w:r w:rsidR="00C253F8" w:rsidRPr="006D2484">
        <w:rPr>
          <w:rFonts w:ascii="GHEA Grapalat" w:hAnsi="GHEA Grapalat" w:cs="Times Armenian"/>
          <w:i/>
          <w:color w:val="000000" w:themeColor="text1"/>
          <w:sz w:val="20"/>
          <w:szCs w:val="20"/>
          <w:lang w:val="af-ZA"/>
        </w:rPr>
        <w:t xml:space="preserve"> </w:t>
      </w:r>
      <w:r w:rsidR="004251BE" w:rsidRPr="006D2484">
        <w:rPr>
          <w:rFonts w:ascii="GHEA Grapalat" w:hAnsi="GHEA Grapalat" w:cs="Times Armenian"/>
          <w:i/>
          <w:color w:val="000000" w:themeColor="text1"/>
          <w:sz w:val="20"/>
          <w:szCs w:val="20"/>
          <w:lang w:val="af-ZA"/>
        </w:rPr>
        <w:t xml:space="preserve">12 </w:t>
      </w:r>
      <w:r w:rsidR="00EE59F7" w:rsidRPr="006D2484">
        <w:rPr>
          <w:rFonts w:ascii="GHEA Grapalat" w:hAnsi="GHEA Grapalat" w:cs="Times Armenian"/>
          <w:i/>
          <w:color w:val="000000" w:themeColor="text1"/>
          <w:sz w:val="20"/>
          <w:szCs w:val="20"/>
          <w:lang w:val="af-ZA"/>
        </w:rPr>
        <w:t xml:space="preserve"> </w:t>
      </w:r>
      <w:r w:rsidR="005C6159" w:rsidRPr="006D2484">
        <w:rPr>
          <w:rFonts w:ascii="GHEA Grapalat" w:hAnsi="GHEA Grapalat" w:cs="Times Armenian"/>
          <w:i/>
          <w:color w:val="000000" w:themeColor="text1"/>
          <w:sz w:val="20"/>
          <w:szCs w:val="20"/>
          <w:lang w:val="af-ZA"/>
        </w:rPr>
        <w:t>N</w:t>
      </w:r>
      <w:r w:rsidR="00CB28D9" w:rsidRPr="006D2484">
        <w:rPr>
          <w:rFonts w:ascii="GHEA Grapalat" w:hAnsi="GHEA Grapalat" w:cs="Times Armenian"/>
          <w:i/>
          <w:color w:val="000000" w:themeColor="text1"/>
          <w:sz w:val="20"/>
          <w:szCs w:val="20"/>
          <w:lang w:val="af-ZA"/>
        </w:rPr>
        <w:t xml:space="preserve">1 </w:t>
      </w:r>
      <w:r w:rsidRPr="006D2484">
        <w:rPr>
          <w:rFonts w:ascii="GHEA Grapalat" w:hAnsi="GHEA Grapalat" w:cs="Sylfaen"/>
          <w:i/>
          <w:color w:val="000000" w:themeColor="text1"/>
          <w:sz w:val="20"/>
          <w:szCs w:val="20"/>
        </w:rPr>
        <w:t>որոշմամբ</w:t>
      </w:r>
    </w:p>
    <w:p w:rsidR="00096865" w:rsidRPr="006D2484" w:rsidRDefault="00096865" w:rsidP="00EF3662">
      <w:pPr>
        <w:pStyle w:val="aa"/>
        <w:ind w:right="-7" w:firstLine="567"/>
        <w:jc w:val="center"/>
        <w:rPr>
          <w:rFonts w:ascii="GHEA Grapalat" w:hAnsi="GHEA Grapalat"/>
          <w:color w:val="000000" w:themeColor="text1"/>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B28D9" w:rsidRPr="00B14C51" w:rsidRDefault="00CB28D9" w:rsidP="00CB28D9">
      <w:pPr>
        <w:pStyle w:val="aa"/>
        <w:ind w:right="-7" w:firstLine="567"/>
        <w:jc w:val="center"/>
        <w:rPr>
          <w:rFonts w:ascii="GHEA Grapalat" w:hAnsi="GHEA Grapalat"/>
          <w:lang w:val="af-ZA"/>
        </w:rPr>
      </w:pPr>
    </w:p>
    <w:p w:rsidR="00CB28D9" w:rsidRPr="00B14C51" w:rsidRDefault="00450770" w:rsidP="00CB28D9">
      <w:pPr>
        <w:pStyle w:val="aa"/>
        <w:tabs>
          <w:tab w:val="left" w:pos="5968"/>
        </w:tabs>
        <w:ind w:right="-7" w:firstLine="567"/>
        <w:jc w:val="center"/>
        <w:rPr>
          <w:rFonts w:ascii="Sylfaen" w:hAnsi="Sylfaen"/>
          <w:lang w:val="af-ZA"/>
        </w:rPr>
      </w:pPr>
      <w:r w:rsidRPr="00B14C51">
        <w:rPr>
          <w:rFonts w:ascii="GHEA Grapalat" w:hAnsi="GHEA Grapalat"/>
          <w:lang w:val="af-ZA"/>
        </w:rPr>
        <w:t xml:space="preserve">Փոքր Վեդու բնակավայրի </w:t>
      </w:r>
      <w:r w:rsidRPr="00B14C51">
        <w:rPr>
          <w:rFonts w:ascii="Sylfaen" w:hAnsi="Sylfaen"/>
          <w:lang w:val="hy-AM"/>
        </w:rPr>
        <w:t>&lt;</w:t>
      </w:r>
      <w:r w:rsidRPr="00B14C51">
        <w:rPr>
          <w:rFonts w:ascii="Sylfaen" w:hAnsi="Sylfaen"/>
          <w:lang w:val="af-ZA"/>
        </w:rPr>
        <w:t>&lt;</w:t>
      </w:r>
      <w:r w:rsidRPr="00B14C51">
        <w:rPr>
          <w:rFonts w:ascii="Sylfaen" w:hAnsi="Sylfaen"/>
        </w:rPr>
        <w:t>Զարթոնք</w:t>
      </w:r>
      <w:r w:rsidRPr="00B14C51">
        <w:rPr>
          <w:rFonts w:ascii="Sylfaen" w:hAnsi="Sylfaen"/>
          <w:lang w:val="hy-AM"/>
        </w:rPr>
        <w:t>&gt;&gt;</w:t>
      </w:r>
      <w:r w:rsidRPr="00B14C51">
        <w:rPr>
          <w:rFonts w:ascii="Sylfaen" w:hAnsi="Sylfaen"/>
        </w:rPr>
        <w:t>մանկապարտեզ</w:t>
      </w:r>
      <w:r w:rsidRPr="00B14C51">
        <w:rPr>
          <w:rFonts w:ascii="Sylfaen" w:hAnsi="Sylfaen" w:cs="Sylfaen"/>
          <w:lang w:val="hy-AM"/>
        </w:rPr>
        <w:t>ՀՈԱԿ</w:t>
      </w:r>
    </w:p>
    <w:p w:rsidR="00096865" w:rsidRPr="00B14C51" w:rsidRDefault="00096865" w:rsidP="00EF3662">
      <w:pPr>
        <w:pStyle w:val="aa"/>
        <w:tabs>
          <w:tab w:val="left" w:pos="5968"/>
        </w:tabs>
        <w:ind w:right="-7" w:firstLine="567"/>
        <w:rPr>
          <w:rFonts w:ascii="GHEA Grapalat" w:hAnsi="GHEA Grapalat"/>
          <w:lang w:val="af-ZA"/>
        </w:rPr>
      </w:pPr>
      <w:r w:rsidRPr="00B14C51">
        <w:rPr>
          <w:rFonts w:ascii="GHEA Grapalat" w:hAnsi="GHEA Grapalat"/>
          <w:lang w:val="af-ZA"/>
        </w:rPr>
        <w:tab/>
      </w:r>
    </w:p>
    <w:p w:rsidR="00096865" w:rsidRPr="00B14C51" w:rsidRDefault="00096865" w:rsidP="00EF3662">
      <w:pPr>
        <w:pStyle w:val="aa"/>
        <w:ind w:right="-7" w:firstLine="567"/>
        <w:jc w:val="center"/>
        <w:rPr>
          <w:rFonts w:ascii="GHEA Grapalat" w:hAnsi="GHEA Grapalat"/>
          <w:lang w:val="af-ZA"/>
        </w:rPr>
      </w:pPr>
    </w:p>
    <w:p w:rsidR="00096865" w:rsidRPr="00B14C51" w:rsidRDefault="00096865" w:rsidP="00EF3662">
      <w:pPr>
        <w:pStyle w:val="aa"/>
        <w:ind w:right="-7" w:firstLine="567"/>
        <w:jc w:val="center"/>
        <w:rPr>
          <w:rFonts w:ascii="GHEA Grapalat" w:hAnsi="GHEA Grapalat"/>
          <w:lang w:val="af-ZA"/>
        </w:rPr>
      </w:pPr>
    </w:p>
    <w:p w:rsidR="00CE0D95" w:rsidRPr="00B14C51" w:rsidRDefault="00CE0D95" w:rsidP="00EF3662">
      <w:pPr>
        <w:pStyle w:val="aa"/>
        <w:ind w:right="-7" w:firstLine="567"/>
        <w:jc w:val="center"/>
        <w:rPr>
          <w:rFonts w:ascii="GHEA Grapalat" w:hAnsi="GHEA Grapalat"/>
          <w:lang w:val="af-ZA"/>
        </w:rPr>
      </w:pPr>
    </w:p>
    <w:p w:rsidR="00096865" w:rsidRPr="00B14C51" w:rsidRDefault="00096865" w:rsidP="00EF3662">
      <w:pPr>
        <w:pStyle w:val="aa"/>
        <w:ind w:right="-7" w:firstLine="567"/>
        <w:jc w:val="center"/>
        <w:rPr>
          <w:rFonts w:ascii="GHEA Grapalat" w:hAnsi="GHEA Grapalat"/>
          <w:lang w:val="af-ZA"/>
        </w:rPr>
      </w:pPr>
    </w:p>
    <w:p w:rsidR="00096865" w:rsidRPr="00B14C51" w:rsidRDefault="00096865" w:rsidP="00EF3662">
      <w:pPr>
        <w:pStyle w:val="aa"/>
        <w:ind w:right="-7" w:firstLine="567"/>
        <w:jc w:val="center"/>
        <w:rPr>
          <w:rFonts w:ascii="GHEA Grapalat" w:hAnsi="GHEA Grapalat" w:cs="Sylfaen"/>
          <w:lang w:val="af-ZA"/>
        </w:rPr>
      </w:pPr>
      <w:r w:rsidRPr="00B14C51">
        <w:rPr>
          <w:rFonts w:ascii="GHEA Grapalat" w:hAnsi="GHEA Grapalat" w:cs="Sylfaen"/>
        </w:rPr>
        <w:t>ՀՐԱՎԵՐ</w:t>
      </w:r>
    </w:p>
    <w:p w:rsidR="00096865" w:rsidRPr="00B14C51" w:rsidRDefault="00096865" w:rsidP="00EF3662">
      <w:pPr>
        <w:pStyle w:val="aa"/>
        <w:ind w:right="-7" w:firstLine="567"/>
        <w:jc w:val="center"/>
        <w:rPr>
          <w:rFonts w:ascii="GHEA Grapalat" w:hAnsi="GHEA Grapalat" w:cs="Sylfaen"/>
          <w:lang w:val="af-ZA"/>
        </w:rPr>
      </w:pPr>
    </w:p>
    <w:p w:rsidR="00096865" w:rsidRPr="00B14C51" w:rsidRDefault="00096865" w:rsidP="00EF3662">
      <w:pPr>
        <w:pStyle w:val="aa"/>
        <w:ind w:right="-7" w:firstLine="567"/>
        <w:jc w:val="center"/>
        <w:rPr>
          <w:rFonts w:ascii="GHEA Grapalat" w:hAnsi="GHEA Grapalat" w:cs="Sylfaen"/>
          <w:lang w:val="af-ZA"/>
        </w:rPr>
      </w:pPr>
    </w:p>
    <w:p w:rsidR="00CB28D9" w:rsidRPr="00B14C51" w:rsidRDefault="00450770" w:rsidP="00CB28D9">
      <w:pPr>
        <w:ind w:firstLine="567"/>
        <w:jc w:val="center"/>
        <w:rPr>
          <w:rFonts w:ascii="Sylfaen" w:hAnsi="Sylfaen"/>
          <w:lang w:val="af-ZA"/>
        </w:rPr>
      </w:pPr>
      <w:r w:rsidRPr="00B14C51">
        <w:rPr>
          <w:rFonts w:ascii="GHEA Grapalat" w:hAnsi="GHEA Grapalat"/>
          <w:lang w:val="af-ZA"/>
        </w:rPr>
        <w:t xml:space="preserve">Փոքր Վեդու բնակավայրի </w:t>
      </w:r>
      <w:r w:rsidRPr="00B14C51">
        <w:rPr>
          <w:rFonts w:ascii="Sylfaen" w:hAnsi="Sylfaen"/>
          <w:lang w:val="hy-AM"/>
        </w:rPr>
        <w:t>&lt;</w:t>
      </w:r>
      <w:r w:rsidRPr="00B14C51">
        <w:rPr>
          <w:rFonts w:ascii="Sylfaen" w:hAnsi="Sylfaen"/>
          <w:lang w:val="af-ZA"/>
        </w:rPr>
        <w:t>&lt;</w:t>
      </w:r>
      <w:r w:rsidRPr="00B14C51">
        <w:rPr>
          <w:rFonts w:ascii="Sylfaen" w:hAnsi="Sylfaen"/>
        </w:rPr>
        <w:t>Զարթոնք</w:t>
      </w:r>
      <w:r w:rsidRPr="00B14C51">
        <w:rPr>
          <w:rFonts w:ascii="Sylfaen" w:hAnsi="Sylfaen"/>
          <w:lang w:val="hy-AM"/>
        </w:rPr>
        <w:t>&gt;&gt;</w:t>
      </w:r>
      <w:r w:rsidRPr="00B14C51">
        <w:rPr>
          <w:rFonts w:ascii="Sylfaen" w:hAnsi="Sylfaen"/>
        </w:rPr>
        <w:t>մանկապարտեզ</w:t>
      </w:r>
      <w:r w:rsidRPr="00B14C51">
        <w:rPr>
          <w:rFonts w:ascii="Sylfaen" w:hAnsi="Sylfaen" w:cs="Sylfaen"/>
          <w:lang w:val="hy-AM"/>
        </w:rPr>
        <w:t>ՀՈԱԿ</w:t>
      </w:r>
      <w:r w:rsidR="00CB28D9" w:rsidRPr="00B14C51">
        <w:rPr>
          <w:rFonts w:ascii="Sylfaen" w:hAnsi="Sylfaen" w:cs="Sylfaen"/>
          <w:lang w:val="af-ZA"/>
        </w:rPr>
        <w:t>-</w:t>
      </w:r>
      <w:r w:rsidR="00CB28D9" w:rsidRPr="00B14C51">
        <w:rPr>
          <w:rFonts w:ascii="Sylfaen" w:hAnsi="Sylfaen" w:cs="Sylfaen"/>
        </w:rPr>
        <w:t>Ի</w:t>
      </w:r>
      <w:r w:rsidR="00CB28D9" w:rsidRPr="00B14C51">
        <w:rPr>
          <w:rFonts w:ascii="Sylfaen" w:hAnsi="Sylfaen"/>
          <w:lang w:val="af-ZA"/>
        </w:rPr>
        <w:t xml:space="preserve">ԿԱՐԻՔՆԵՐԻ ՀԱՄԱՐ   </w:t>
      </w:r>
      <w:r w:rsidR="00CB28D9" w:rsidRPr="00B14C51">
        <w:rPr>
          <w:rFonts w:ascii="Sylfaen" w:hAnsi="Sylfaen" w:cs="Sylfaen"/>
          <w:lang w:val="ru-RU"/>
        </w:rPr>
        <w:t>ՍՆՆԴԱՄԹԵՐՔԻ</w:t>
      </w:r>
    </w:p>
    <w:p w:rsidR="00CB28D9" w:rsidRPr="00B14C51" w:rsidRDefault="00CB28D9" w:rsidP="00CB28D9">
      <w:pPr>
        <w:jc w:val="center"/>
        <w:rPr>
          <w:rFonts w:ascii="Sylfaen" w:hAnsi="Sylfaen"/>
          <w:lang w:val="af-ZA"/>
        </w:rPr>
      </w:pPr>
      <w:r w:rsidRPr="00B14C51">
        <w:rPr>
          <w:rFonts w:ascii="Sylfaen" w:hAnsi="Sylfaen"/>
          <w:lang w:val="af-ZA"/>
        </w:rPr>
        <w:t xml:space="preserve">ՁԵՌՔԲԵՐՄԱՆ ՆՊԱՏԱԿՈՎ ՀԱՅՏԱՐԱՐՎԱԾ ԳՆԱՆՇՄԱՆ ՀԱՐՑՄԱՆ </w:t>
      </w:r>
    </w:p>
    <w:p w:rsidR="00096865" w:rsidRPr="00B14C51" w:rsidRDefault="00096865" w:rsidP="00EF3662">
      <w:pPr>
        <w:pStyle w:val="aa"/>
        <w:ind w:right="-7"/>
        <w:jc w:val="center"/>
        <w:rPr>
          <w:rFonts w:ascii="GHEA Grapalat" w:hAnsi="GHEA Grapalat"/>
          <w:lang w:val="af-ZA"/>
        </w:rPr>
      </w:pPr>
    </w:p>
    <w:p w:rsidR="00096865" w:rsidRPr="00B14C5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062F2" w:rsidRDefault="00C062F2" w:rsidP="00B16C4B">
      <w:pPr>
        <w:jc w:val="both"/>
        <w:rPr>
          <w:rFonts w:ascii="GHEA Grapalat" w:hAnsi="GHEA Grapalat" w:cs="Sylfaen"/>
          <w:i/>
          <w:sz w:val="22"/>
          <w:szCs w:val="22"/>
          <w:lang w:val="af-ZA"/>
        </w:rPr>
      </w:pPr>
    </w:p>
    <w:p w:rsidR="00C062F2" w:rsidRDefault="00C062F2" w:rsidP="00EF3662">
      <w:pPr>
        <w:ind w:firstLine="567"/>
        <w:jc w:val="both"/>
        <w:rPr>
          <w:rFonts w:ascii="GHEA Grapalat" w:hAnsi="GHEA Grapalat" w:cs="Sylfaen"/>
          <w:i/>
          <w:sz w:val="22"/>
          <w:szCs w:val="22"/>
          <w:lang w:val="af-ZA"/>
        </w:rPr>
      </w:pPr>
    </w:p>
    <w:p w:rsidR="00C062F2" w:rsidRDefault="00C062F2" w:rsidP="00EF3662">
      <w:pPr>
        <w:ind w:firstLine="567"/>
        <w:jc w:val="both"/>
        <w:rPr>
          <w:rFonts w:ascii="GHEA Grapalat" w:hAnsi="GHEA Grapalat" w:cs="Sylfaen"/>
          <w:i/>
          <w:sz w:val="22"/>
          <w:szCs w:val="22"/>
          <w:lang w:val="af-ZA"/>
        </w:rPr>
      </w:pPr>
    </w:p>
    <w:p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Հարգելիմասնակից</w:t>
      </w:r>
      <w:r w:rsidR="00884204" w:rsidRPr="00A71D81">
        <w:rPr>
          <w:rFonts w:ascii="GHEA Grapalat" w:hAnsi="GHEA Grapalat" w:cs="Sylfaen"/>
          <w:i/>
          <w:sz w:val="22"/>
          <w:szCs w:val="22"/>
        </w:rPr>
        <w:t>ն</w:t>
      </w:r>
      <w:r w:rsidRPr="00A71D81">
        <w:rPr>
          <w:rFonts w:ascii="GHEA Grapalat" w:hAnsi="GHEA Grapalat" w:cs="Sylfaen"/>
          <w:i/>
          <w:sz w:val="22"/>
          <w:szCs w:val="22"/>
        </w:rPr>
        <w:t>ախքանհայտկազմելըևներկայացնելըխնդրումենքմանրամասնորենուսումնասիրելսույնհրավերը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քանիորհրավերինչհամապատասխանողհայտերըենթակաենմերժման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60AE4" w:rsidRPr="00A71D81" w:rsidRDefault="00160AE4" w:rsidP="00EF3662">
      <w:pPr>
        <w:ind w:firstLine="567"/>
        <w:jc w:val="center"/>
        <w:rPr>
          <w:rFonts w:ascii="GHEA Grapalat" w:hAnsi="GHEA Grapalat"/>
          <w:i/>
          <w:sz w:val="20"/>
          <w:lang w:val="af-ZA"/>
        </w:rPr>
      </w:pPr>
    </w:p>
    <w:p w:rsidR="00CB28D9" w:rsidRPr="00B16C4B" w:rsidRDefault="00B16C4B" w:rsidP="00CB28D9">
      <w:pPr>
        <w:ind w:firstLine="567"/>
        <w:jc w:val="center"/>
        <w:rPr>
          <w:rFonts w:ascii="Sylfaen" w:hAnsi="Sylfaen"/>
          <w:b/>
          <w:sz w:val="22"/>
          <w:szCs w:val="22"/>
          <w:lang w:val="af-ZA"/>
        </w:rPr>
      </w:pPr>
      <w:r w:rsidRPr="00450770">
        <w:rPr>
          <w:rFonts w:ascii="GHEA Grapalat" w:hAnsi="GHEA Grapalat"/>
          <w:i/>
          <w:lang w:val="af-ZA"/>
        </w:rPr>
        <w:t xml:space="preserve">Փոքր Վեդու բնակավայրի </w:t>
      </w:r>
      <w:r w:rsidRPr="00450770">
        <w:rPr>
          <w:rFonts w:ascii="Sylfaen" w:hAnsi="Sylfaen"/>
          <w:lang w:val="hy-AM"/>
        </w:rPr>
        <w:t>&lt;</w:t>
      </w:r>
      <w:r w:rsidRPr="00450770">
        <w:rPr>
          <w:rFonts w:ascii="Sylfaen" w:hAnsi="Sylfaen"/>
          <w:lang w:val="af-ZA"/>
        </w:rPr>
        <w:t>&lt;</w:t>
      </w:r>
      <w:r w:rsidRPr="00450770">
        <w:rPr>
          <w:rFonts w:ascii="Sylfaen" w:hAnsi="Sylfaen"/>
        </w:rPr>
        <w:t>Զարթոնք</w:t>
      </w:r>
      <w:r w:rsidRPr="00450770">
        <w:rPr>
          <w:rFonts w:ascii="Sylfaen" w:hAnsi="Sylfaen"/>
          <w:lang w:val="hy-AM"/>
        </w:rPr>
        <w:t>&gt;&gt;</w:t>
      </w:r>
      <w:r w:rsidRPr="00450770">
        <w:rPr>
          <w:rFonts w:ascii="Sylfaen" w:hAnsi="Sylfaen"/>
        </w:rPr>
        <w:t>մանկապարտեզ</w:t>
      </w:r>
      <w:r w:rsidRPr="00450770">
        <w:rPr>
          <w:rFonts w:ascii="Sylfaen" w:hAnsi="Sylfaen" w:cs="Sylfaen"/>
          <w:lang w:val="hy-AM"/>
        </w:rPr>
        <w:t>ՀՈԱԿ</w:t>
      </w:r>
      <w:r w:rsidR="00CB28D9" w:rsidRPr="00B16C4B">
        <w:rPr>
          <w:rFonts w:ascii="Sylfaen" w:hAnsi="Sylfaen" w:cs="Sylfaen"/>
          <w:b/>
          <w:sz w:val="22"/>
          <w:szCs w:val="22"/>
          <w:lang w:val="af-ZA"/>
        </w:rPr>
        <w:t>-</w:t>
      </w:r>
      <w:r w:rsidR="00CB28D9" w:rsidRPr="00B16C4B">
        <w:rPr>
          <w:rFonts w:ascii="Sylfaen" w:hAnsi="Sylfaen" w:cs="Sylfaen"/>
          <w:b/>
          <w:sz w:val="22"/>
          <w:szCs w:val="22"/>
        </w:rPr>
        <w:t>Ի</w:t>
      </w:r>
      <w:r w:rsidR="00CB28D9" w:rsidRPr="00B16C4B">
        <w:rPr>
          <w:rFonts w:ascii="Sylfaen" w:hAnsi="Sylfaen"/>
          <w:b/>
          <w:sz w:val="22"/>
          <w:szCs w:val="22"/>
          <w:lang w:val="af-ZA"/>
        </w:rPr>
        <w:t xml:space="preserve">ԿԱՐԻՔՆԵՐԻ ՀԱՄԱՐ   </w:t>
      </w:r>
      <w:r w:rsidR="00CB28D9" w:rsidRPr="00B16C4B">
        <w:rPr>
          <w:rFonts w:ascii="Sylfaen" w:hAnsi="Sylfaen" w:cs="Sylfaen"/>
          <w:b/>
          <w:sz w:val="22"/>
          <w:szCs w:val="22"/>
          <w:lang w:val="ru-RU"/>
        </w:rPr>
        <w:t>ՍՆՆԴԱՄԹԵՐՔԻ</w:t>
      </w:r>
    </w:p>
    <w:p w:rsidR="00CB28D9" w:rsidRPr="00B16C4B" w:rsidRDefault="00CB28D9" w:rsidP="00CB28D9">
      <w:pPr>
        <w:jc w:val="center"/>
        <w:rPr>
          <w:rFonts w:ascii="Sylfaen" w:hAnsi="Sylfaen"/>
          <w:b/>
          <w:i/>
          <w:sz w:val="22"/>
          <w:szCs w:val="22"/>
          <w:lang w:val="af-ZA"/>
        </w:rPr>
      </w:pPr>
      <w:r w:rsidRPr="00B16C4B">
        <w:rPr>
          <w:rFonts w:ascii="Sylfaen" w:hAnsi="Sylfaen"/>
          <w:b/>
          <w:sz w:val="22"/>
          <w:szCs w:val="22"/>
          <w:lang w:val="af-ZA"/>
        </w:rPr>
        <w:t xml:space="preserve">ՁԵՌՔԲԵՐՄԱՆ ՆՊԱՏԱԿՈՎ ՀԱՅՏԱՐԱՐՎԱԾ ԳՆԱՆՇՄԱՆ ՀԱՐՑՄԱՆ </w:t>
      </w:r>
    </w:p>
    <w:p w:rsidR="00C67E80" w:rsidRPr="00B16C4B" w:rsidRDefault="00C67E80" w:rsidP="00EF3662">
      <w:pPr>
        <w:ind w:firstLine="567"/>
        <w:jc w:val="center"/>
        <w:rPr>
          <w:rFonts w:ascii="GHEA Grapalat" w:hAnsi="GHEA Grapalat" w:cs="Sylfaen"/>
          <w:b/>
          <w:sz w:val="22"/>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Գնմանառարկայիբնութա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Մասնակցիմասնակցությանիրավունքիպահանջները</w:t>
      </w:r>
      <w:r w:rsidR="000206DA" w:rsidRPr="00A71D81">
        <w:rPr>
          <w:rFonts w:ascii="GHEA Grapalat" w:hAnsi="GHEA Grapalat" w:cs="Sylfaen"/>
          <w:sz w:val="20"/>
        </w:rPr>
        <w:t>ևդրանցգնահատմանկարգը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000206DA" w:rsidRPr="00A71D81">
        <w:rPr>
          <w:rFonts w:ascii="GHEA Grapalat" w:hAnsi="GHEA Grapalat" w:cs="Times Armenian"/>
          <w:sz w:val="20"/>
          <w:lang w:val="af-ZA"/>
        </w:rPr>
        <w:t>ապահովում ներկայացնելու պայմանները</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Հրավերիպարզաբանումըևհրավերումփոփոխությունկատարելուկար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Հայտըներկայացնելուկար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rPr>
        <w:t>գ</w:t>
      </w:r>
      <w:r w:rsidRPr="00A71D81">
        <w:rPr>
          <w:rFonts w:ascii="GHEA Grapalat" w:hAnsi="GHEA Grapalat" w:cs="Sylfaen"/>
          <w:sz w:val="20"/>
        </w:rPr>
        <w:t>նայինառաջարկը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rPr>
        <w:t>գ</w:t>
      </w:r>
      <w:r w:rsidR="00096865" w:rsidRPr="00A71D81">
        <w:rPr>
          <w:rFonts w:ascii="GHEA Grapalat" w:hAnsi="GHEA Grapalat" w:cs="Sylfaen"/>
          <w:sz w:val="20"/>
        </w:rPr>
        <w:t>ործողությանժամկետը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հայտերումփոփոխությունկատարելուևդրանքհետվերցնելուկար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գնահատումըևարդյունքներիամփոփումը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ըչկայացածհայտարարելը</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rPr>
        <w:t>գ</w:t>
      </w:r>
      <w:r w:rsidRPr="00A71D81">
        <w:rPr>
          <w:rFonts w:ascii="GHEA Grapalat" w:hAnsi="GHEA Grapalat" w:cs="Sylfaen"/>
          <w:sz w:val="20"/>
        </w:rPr>
        <w:t>ործընթացիհետկապված</w:t>
      </w:r>
      <w:r w:rsidRPr="00A71D81">
        <w:rPr>
          <w:rFonts w:ascii="GHEA Grapalat" w:hAnsi="GHEA Grapalat" w:cs="Times Armenian"/>
          <w:sz w:val="20"/>
        </w:rPr>
        <w:t>գ</w:t>
      </w:r>
      <w:r w:rsidRPr="00A71D81">
        <w:rPr>
          <w:rFonts w:ascii="GHEA Grapalat" w:hAnsi="GHEA Grapalat" w:cs="Sylfaen"/>
          <w:sz w:val="20"/>
        </w:rPr>
        <w:t>ործողություններըև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ընդունվածորոշումներըբողոքարկելումասնակցիիրավունքըևկար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CB28D9">
        <w:rPr>
          <w:rFonts w:ascii="GHEA Grapalat" w:hAnsi="GHEA Grapalat" w:cs="Sylfaen"/>
          <w:b/>
          <w:sz w:val="20"/>
        </w:rPr>
        <w:t>ԳՆԱՆՇՄԱՆՀԱՐՑՄԱՆ</w:t>
      </w:r>
      <w:r w:rsidRPr="00A71D81">
        <w:rPr>
          <w:rFonts w:ascii="GHEA Grapalat" w:hAnsi="GHEA Grapalat" w:cs="Sylfaen"/>
          <w:b/>
          <w:sz w:val="20"/>
        </w:rPr>
        <w:t>ՀԱՅՏԸՊԱՏՐԱՍՏԵԼՈՒՀՐԱՀԱՆԳ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994A77"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C062F2" w:rsidRDefault="00C062F2" w:rsidP="00EF3662">
      <w:pPr>
        <w:jc w:val="both"/>
        <w:rPr>
          <w:rFonts w:ascii="GHEA Grapalat" w:hAnsi="GHEA Grapalat"/>
          <w:sz w:val="20"/>
          <w:lang w:val="af-ZA"/>
        </w:rPr>
      </w:pPr>
    </w:p>
    <w:p w:rsidR="00C253F8" w:rsidRPr="00EE59F7" w:rsidRDefault="00096865" w:rsidP="00C253F8">
      <w:pPr>
        <w:pStyle w:val="a3"/>
        <w:spacing w:line="240" w:lineRule="auto"/>
        <w:jc w:val="center"/>
        <w:rPr>
          <w:rFonts w:ascii="Sylfaen" w:hAnsi="Sylfaen"/>
          <w:i w:val="0"/>
          <w:sz w:val="22"/>
          <w:szCs w:val="22"/>
          <w:lang w:val="af-ZA"/>
        </w:rPr>
      </w:pPr>
      <w:proofErr w:type="gramStart"/>
      <w:r w:rsidRPr="00EE59F7">
        <w:rPr>
          <w:rFonts w:ascii="GHEA Grapalat" w:hAnsi="GHEA Grapalat" w:cs="Sylfaen"/>
          <w:sz w:val="22"/>
          <w:szCs w:val="22"/>
        </w:rPr>
        <w:t>Սույն</w:t>
      </w:r>
      <w:r w:rsidR="00EE59F7" w:rsidRPr="00EE59F7">
        <w:rPr>
          <w:rFonts w:ascii="GHEA Grapalat" w:hAnsi="GHEA Grapalat" w:cs="Sylfaen"/>
          <w:sz w:val="22"/>
          <w:szCs w:val="22"/>
          <w:lang w:val="af-ZA"/>
        </w:rPr>
        <w:t xml:space="preserve">  </w:t>
      </w:r>
      <w:r w:rsidRPr="00EE59F7">
        <w:rPr>
          <w:rFonts w:ascii="GHEA Grapalat" w:hAnsi="GHEA Grapalat" w:cs="Sylfaen"/>
          <w:sz w:val="22"/>
          <w:szCs w:val="22"/>
        </w:rPr>
        <w:t>հրավերը</w:t>
      </w:r>
      <w:proofErr w:type="gramEnd"/>
      <w:r w:rsidR="00EE59F7" w:rsidRPr="00EE59F7">
        <w:rPr>
          <w:rFonts w:ascii="GHEA Grapalat" w:hAnsi="GHEA Grapalat" w:cs="Sylfaen"/>
          <w:sz w:val="22"/>
          <w:szCs w:val="22"/>
          <w:lang w:val="af-ZA"/>
        </w:rPr>
        <w:t xml:space="preserve">  </w:t>
      </w:r>
      <w:r w:rsidRPr="00EE59F7">
        <w:rPr>
          <w:rFonts w:ascii="GHEA Grapalat" w:hAnsi="GHEA Grapalat" w:cs="Sylfaen"/>
          <w:sz w:val="22"/>
          <w:szCs w:val="22"/>
        </w:rPr>
        <w:t>տրամադրվում</w:t>
      </w:r>
      <w:r w:rsidR="00EE59F7" w:rsidRPr="00EE59F7">
        <w:rPr>
          <w:rFonts w:ascii="GHEA Grapalat" w:hAnsi="GHEA Grapalat" w:cs="Sylfaen"/>
          <w:sz w:val="22"/>
          <w:szCs w:val="22"/>
          <w:lang w:val="af-ZA"/>
        </w:rPr>
        <w:t xml:space="preserve"> </w:t>
      </w:r>
      <w:r w:rsidRPr="00EE59F7">
        <w:rPr>
          <w:rFonts w:ascii="GHEA Grapalat" w:hAnsi="GHEA Grapalat" w:cs="Sylfaen"/>
          <w:sz w:val="22"/>
          <w:szCs w:val="22"/>
        </w:rPr>
        <w:t>է</w:t>
      </w:r>
      <w:r w:rsidR="00EE59F7" w:rsidRPr="00EE59F7">
        <w:rPr>
          <w:rFonts w:ascii="GHEA Grapalat" w:hAnsi="GHEA Grapalat" w:cs="Sylfaen"/>
          <w:sz w:val="22"/>
          <w:szCs w:val="22"/>
          <w:lang w:val="af-ZA"/>
        </w:rPr>
        <w:t xml:space="preserve"> </w:t>
      </w:r>
      <w:r w:rsidRPr="00EE59F7">
        <w:rPr>
          <w:rFonts w:ascii="GHEA Grapalat" w:hAnsi="GHEA Grapalat" w:cs="Sylfaen"/>
          <w:sz w:val="22"/>
          <w:szCs w:val="22"/>
        </w:rPr>
        <w:t>իլ</w:t>
      </w:r>
      <w:r w:rsidR="00EE59F7" w:rsidRPr="00EE59F7">
        <w:rPr>
          <w:rFonts w:ascii="GHEA Grapalat" w:hAnsi="GHEA Grapalat" w:cs="Sylfaen"/>
          <w:sz w:val="22"/>
          <w:szCs w:val="22"/>
          <w:lang w:val="af-ZA"/>
        </w:rPr>
        <w:t xml:space="preserve"> </w:t>
      </w:r>
      <w:r w:rsidRPr="00EE59F7">
        <w:rPr>
          <w:rFonts w:ascii="GHEA Grapalat" w:hAnsi="GHEA Grapalat" w:cs="Sylfaen"/>
          <w:sz w:val="22"/>
          <w:szCs w:val="22"/>
        </w:rPr>
        <w:t>րումն</w:t>
      </w:r>
      <w:r w:rsidR="00EE59F7" w:rsidRPr="00EE59F7">
        <w:rPr>
          <w:rFonts w:ascii="GHEA Grapalat" w:hAnsi="GHEA Grapalat" w:cs="Sylfaen"/>
          <w:sz w:val="22"/>
          <w:szCs w:val="22"/>
          <w:lang w:val="af-ZA"/>
        </w:rPr>
        <w:t xml:space="preserve"> </w:t>
      </w:r>
      <w:r w:rsidR="004251BE">
        <w:rPr>
          <w:rFonts w:ascii="Arial Unicode" w:hAnsi="Arial Unicode"/>
          <w:i w:val="0"/>
          <w:sz w:val="22"/>
          <w:szCs w:val="22"/>
          <w:lang w:val="ru-RU"/>
        </w:rPr>
        <w:t>ՓՎՄ</w:t>
      </w:r>
      <w:r w:rsidR="004251BE" w:rsidRPr="004251BE">
        <w:rPr>
          <w:rFonts w:ascii="Arial Unicode" w:hAnsi="Arial Unicode"/>
          <w:i w:val="0"/>
          <w:sz w:val="22"/>
          <w:szCs w:val="22"/>
          <w:lang w:val="af-ZA"/>
        </w:rPr>
        <w:t>-</w:t>
      </w:r>
      <w:r w:rsidR="004251BE">
        <w:rPr>
          <w:rFonts w:ascii="Arial Unicode" w:hAnsi="Arial Unicode"/>
          <w:i w:val="0"/>
          <w:sz w:val="22"/>
          <w:szCs w:val="22"/>
          <w:lang w:val="ru-RU"/>
        </w:rPr>
        <w:t>ԳՀԱՊՁԲ</w:t>
      </w:r>
      <w:r w:rsidR="004251BE" w:rsidRPr="004251BE">
        <w:rPr>
          <w:rFonts w:ascii="Arial Unicode" w:hAnsi="Arial Unicode"/>
          <w:i w:val="0"/>
          <w:sz w:val="22"/>
          <w:szCs w:val="22"/>
          <w:lang w:val="af-ZA"/>
        </w:rPr>
        <w:t>-22/04</w:t>
      </w:r>
    </w:p>
    <w:p w:rsidR="00096865" w:rsidRPr="00EE59F7" w:rsidRDefault="00096865" w:rsidP="00EF3662">
      <w:pPr>
        <w:jc w:val="both"/>
        <w:rPr>
          <w:rFonts w:ascii="GHEA Grapalat" w:hAnsi="GHEA Grapalat"/>
          <w:sz w:val="22"/>
          <w:szCs w:val="22"/>
          <w:lang w:val="af-ZA"/>
        </w:rPr>
      </w:pPr>
      <w:r w:rsidRPr="00EE59F7">
        <w:rPr>
          <w:rFonts w:ascii="GHEA Grapalat" w:hAnsi="GHEA Grapalat" w:cs="Sylfaen"/>
          <w:sz w:val="22"/>
          <w:szCs w:val="22"/>
        </w:rPr>
        <w:t>ծածկա</w:t>
      </w:r>
      <w:r w:rsidRPr="00EE59F7">
        <w:rPr>
          <w:rFonts w:ascii="GHEA Grapalat" w:hAnsi="GHEA Grapalat" w:cs="Times Armenian"/>
          <w:sz w:val="22"/>
          <w:szCs w:val="22"/>
        </w:rPr>
        <w:t>գ</w:t>
      </w:r>
      <w:r w:rsidRPr="00EE59F7">
        <w:rPr>
          <w:rFonts w:ascii="GHEA Grapalat" w:hAnsi="GHEA Grapalat" w:cs="Sylfaen"/>
          <w:sz w:val="22"/>
          <w:szCs w:val="22"/>
        </w:rPr>
        <w:t>րովանցկացվող</w:t>
      </w:r>
      <w:r w:rsidR="0063370F" w:rsidRPr="00EE59F7">
        <w:rPr>
          <w:rFonts w:ascii="GHEA Grapalat" w:hAnsi="GHEA Grapalat" w:cs="Sylfaen"/>
          <w:sz w:val="22"/>
          <w:szCs w:val="22"/>
        </w:rPr>
        <w:t>գնանշմանհարցման</w:t>
      </w:r>
      <w:r w:rsidR="00955E87" w:rsidRPr="00EE59F7">
        <w:rPr>
          <w:rFonts w:ascii="GHEA Grapalat" w:hAnsi="GHEA Grapalat" w:cs="Times Armenian"/>
          <w:sz w:val="22"/>
          <w:szCs w:val="22"/>
        </w:rPr>
        <w:t>մրցույթ</w:t>
      </w:r>
      <w:r w:rsidRPr="00EE59F7">
        <w:rPr>
          <w:rFonts w:ascii="GHEA Grapalat" w:hAnsi="GHEA Grapalat" w:cs="Sylfaen"/>
          <w:sz w:val="22"/>
          <w:szCs w:val="22"/>
        </w:rPr>
        <w:t>ի</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այսուհետև</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ընթացակար</w:t>
      </w:r>
      <w:r w:rsidRPr="00EE59F7">
        <w:rPr>
          <w:rFonts w:ascii="GHEA Grapalat" w:hAnsi="GHEA Grapalat" w:cs="Times Armenian"/>
          <w:sz w:val="22"/>
          <w:szCs w:val="22"/>
        </w:rPr>
        <w:t>գ</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հայտարարության</w:t>
      </w:r>
      <w:r w:rsidR="004D5671" w:rsidRPr="00EE59F7">
        <w:rPr>
          <w:rFonts w:ascii="GHEA Grapalat" w:hAnsi="GHEA Grapalat" w:cs="Times Armenian"/>
          <w:sz w:val="22"/>
          <w:szCs w:val="22"/>
          <w:lang w:val="af-ZA"/>
        </w:rPr>
        <w:t>։</w:t>
      </w:r>
    </w:p>
    <w:p w:rsidR="00096865" w:rsidRPr="00EE59F7" w:rsidRDefault="00096865" w:rsidP="00EF3662">
      <w:pPr>
        <w:ind w:firstLine="567"/>
        <w:jc w:val="both"/>
        <w:rPr>
          <w:rFonts w:ascii="GHEA Grapalat" w:hAnsi="GHEA Grapalat"/>
          <w:sz w:val="22"/>
          <w:szCs w:val="22"/>
          <w:lang w:val="af-ZA"/>
        </w:rPr>
      </w:pPr>
      <w:r w:rsidRPr="00EE59F7">
        <w:rPr>
          <w:rFonts w:ascii="GHEA Grapalat" w:hAnsi="GHEA Grapalat" w:cs="Sylfaen"/>
          <w:sz w:val="22"/>
          <w:szCs w:val="22"/>
        </w:rPr>
        <w:t>Սույնհրավերըկազմվելէ</w:t>
      </w:r>
      <w:r w:rsidRPr="00EE59F7">
        <w:rPr>
          <w:rFonts w:ascii="GHEA Grapalat" w:hAnsi="GHEA Grapalat" w:cs="Times Armenian"/>
          <w:sz w:val="22"/>
          <w:szCs w:val="22"/>
        </w:rPr>
        <w:t>գ</w:t>
      </w:r>
      <w:r w:rsidRPr="00EE59F7">
        <w:rPr>
          <w:rFonts w:ascii="GHEA Grapalat" w:hAnsi="GHEA Grapalat" w:cs="Sylfaen"/>
          <w:sz w:val="22"/>
          <w:szCs w:val="22"/>
        </w:rPr>
        <w:t>նումներիմասինՀՀօրենսդրության</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այդթվում</w:t>
      </w:r>
      <w:r w:rsidRPr="00EE59F7">
        <w:rPr>
          <w:rFonts w:ascii="GHEA Grapalat" w:hAnsi="GHEA Grapalat" w:cs="Times Armenian"/>
          <w:sz w:val="22"/>
          <w:szCs w:val="22"/>
          <w:lang w:val="af-ZA"/>
        </w:rPr>
        <w:t>`</w:t>
      </w:r>
      <w:r w:rsidR="00A76C15" w:rsidRPr="00EE59F7">
        <w:rPr>
          <w:rFonts w:ascii="GHEA Grapalat" w:hAnsi="GHEA Grapalat"/>
          <w:sz w:val="22"/>
          <w:szCs w:val="22"/>
          <w:lang w:val="af-ZA"/>
        </w:rPr>
        <w:t>«</w:t>
      </w:r>
      <w:r w:rsidRPr="00EE59F7">
        <w:rPr>
          <w:rFonts w:ascii="GHEA Grapalat" w:hAnsi="GHEA Grapalat" w:cs="Sylfaen"/>
          <w:sz w:val="22"/>
          <w:szCs w:val="22"/>
        </w:rPr>
        <w:t>Գնումներիմասին</w:t>
      </w:r>
      <w:r w:rsidR="00A76C15" w:rsidRPr="00EE59F7">
        <w:rPr>
          <w:rFonts w:ascii="GHEA Grapalat" w:hAnsi="GHEA Grapalat"/>
          <w:sz w:val="22"/>
          <w:szCs w:val="22"/>
          <w:lang w:val="af-ZA"/>
        </w:rPr>
        <w:t>»</w:t>
      </w:r>
      <w:r w:rsidRPr="00EE59F7">
        <w:rPr>
          <w:rFonts w:ascii="GHEA Grapalat" w:hAnsi="GHEA Grapalat" w:cs="Sylfaen"/>
          <w:sz w:val="22"/>
          <w:szCs w:val="22"/>
        </w:rPr>
        <w:t>ՀՀօրենքի</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այսուհետ</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Օրենք</w:t>
      </w:r>
      <w:proofErr w:type="gramStart"/>
      <w:r w:rsidRPr="00EE59F7">
        <w:rPr>
          <w:rFonts w:ascii="GHEA Grapalat" w:hAnsi="GHEA Grapalat" w:cs="Times Armenian"/>
          <w:sz w:val="22"/>
          <w:szCs w:val="22"/>
          <w:lang w:val="af-ZA"/>
        </w:rPr>
        <w:t>)</w:t>
      </w:r>
      <w:r w:rsidR="00C43524" w:rsidRPr="00EE59F7">
        <w:rPr>
          <w:rFonts w:ascii="GHEA Grapalat" w:hAnsi="GHEA Grapalat" w:cs="Times Armenian"/>
          <w:sz w:val="22"/>
          <w:szCs w:val="22"/>
          <w:lang w:val="af-ZA"/>
        </w:rPr>
        <w:t>,</w:t>
      </w:r>
      <w:r w:rsidRPr="00EE59F7">
        <w:rPr>
          <w:rFonts w:ascii="GHEA Grapalat" w:hAnsi="GHEA Grapalat" w:cs="Sylfaen"/>
          <w:sz w:val="22"/>
          <w:szCs w:val="22"/>
        </w:rPr>
        <w:t>ՀՀկառավարության</w:t>
      </w:r>
      <w:proofErr w:type="gramEnd"/>
      <w:r w:rsidRPr="00EE59F7">
        <w:rPr>
          <w:rFonts w:ascii="GHEA Grapalat" w:hAnsi="GHEA Grapalat" w:cs="Times Armenian"/>
          <w:sz w:val="22"/>
          <w:szCs w:val="22"/>
          <w:lang w:val="af-ZA"/>
        </w:rPr>
        <w:t xml:space="preserve"> 201</w:t>
      </w:r>
      <w:r w:rsidR="00955E87" w:rsidRPr="00EE59F7">
        <w:rPr>
          <w:rFonts w:ascii="GHEA Grapalat" w:hAnsi="GHEA Grapalat" w:cs="Times Armenian"/>
          <w:sz w:val="22"/>
          <w:szCs w:val="22"/>
          <w:lang w:val="af-ZA"/>
        </w:rPr>
        <w:t>7</w:t>
      </w:r>
      <w:r w:rsidRPr="00EE59F7">
        <w:rPr>
          <w:rFonts w:ascii="GHEA Grapalat" w:hAnsi="GHEA Grapalat" w:cs="Sylfaen"/>
          <w:sz w:val="22"/>
          <w:szCs w:val="22"/>
        </w:rPr>
        <w:t>թ</w:t>
      </w:r>
      <w:r w:rsidRPr="00EE59F7">
        <w:rPr>
          <w:rFonts w:ascii="GHEA Grapalat" w:hAnsi="GHEA Grapalat" w:cs="Times Armenian"/>
          <w:sz w:val="22"/>
          <w:szCs w:val="22"/>
          <w:lang w:val="af-ZA"/>
        </w:rPr>
        <w:t>.</w:t>
      </w:r>
      <w:r w:rsidR="009F18D0" w:rsidRPr="00EE59F7">
        <w:rPr>
          <w:rFonts w:ascii="GHEA Grapalat" w:hAnsi="GHEA Grapalat" w:cs="Times Armenian"/>
          <w:sz w:val="22"/>
          <w:szCs w:val="22"/>
          <w:lang w:val="af-ZA"/>
        </w:rPr>
        <w:t xml:space="preserve"> մայիսի 4-ի </w:t>
      </w:r>
      <w:r w:rsidRPr="00EE59F7">
        <w:rPr>
          <w:rFonts w:ascii="GHEA Grapalat" w:hAnsi="GHEA Grapalat" w:cs="Times Armenian"/>
          <w:sz w:val="22"/>
          <w:szCs w:val="22"/>
          <w:lang w:val="af-ZA"/>
        </w:rPr>
        <w:t xml:space="preserve">N </w:t>
      </w:r>
      <w:r w:rsidR="009F18D0" w:rsidRPr="00EE59F7">
        <w:rPr>
          <w:rFonts w:ascii="GHEA Grapalat" w:hAnsi="GHEA Grapalat" w:cs="Times Armenian"/>
          <w:sz w:val="22"/>
          <w:szCs w:val="22"/>
          <w:lang w:val="af-ZA"/>
        </w:rPr>
        <w:t>526-</w:t>
      </w:r>
      <w:r w:rsidRPr="00EE59F7">
        <w:rPr>
          <w:rFonts w:ascii="GHEA Grapalat" w:hAnsi="GHEA Grapalat" w:cs="Sylfaen"/>
          <w:sz w:val="22"/>
          <w:szCs w:val="22"/>
        </w:rPr>
        <w:t>Նորոշմամբհաստատված</w:t>
      </w:r>
      <w:r w:rsidR="00A76C15" w:rsidRPr="00EE59F7">
        <w:rPr>
          <w:rFonts w:ascii="GHEA Grapalat" w:hAnsi="GHEA Grapalat" w:cs="Times Armenian"/>
          <w:sz w:val="22"/>
          <w:szCs w:val="22"/>
          <w:lang w:val="af-ZA"/>
        </w:rPr>
        <w:t>«</w:t>
      </w:r>
      <w:r w:rsidRPr="00EE59F7">
        <w:rPr>
          <w:rFonts w:ascii="GHEA Grapalat" w:hAnsi="GHEA Grapalat" w:cs="Sylfaen"/>
          <w:sz w:val="22"/>
          <w:szCs w:val="22"/>
        </w:rPr>
        <w:t>Գնումների</w:t>
      </w:r>
      <w:r w:rsidRPr="00EE59F7">
        <w:rPr>
          <w:rFonts w:ascii="GHEA Grapalat" w:hAnsi="GHEA Grapalat" w:cs="Times Armenian"/>
          <w:sz w:val="22"/>
          <w:szCs w:val="22"/>
        </w:rPr>
        <w:t>գ</w:t>
      </w:r>
      <w:r w:rsidRPr="00EE59F7">
        <w:rPr>
          <w:rFonts w:ascii="GHEA Grapalat" w:hAnsi="GHEA Grapalat" w:cs="Sylfaen"/>
          <w:sz w:val="22"/>
          <w:szCs w:val="22"/>
        </w:rPr>
        <w:t>ործընթացիկազմակերպման</w:t>
      </w:r>
      <w:r w:rsidR="003C53D4" w:rsidRPr="00EE59F7">
        <w:rPr>
          <w:rFonts w:ascii="GHEA Grapalat" w:hAnsi="GHEA Grapalat"/>
          <w:sz w:val="22"/>
          <w:szCs w:val="22"/>
          <w:lang w:val="af-ZA"/>
        </w:rPr>
        <w:t>»</w:t>
      </w:r>
      <w:r w:rsidRPr="00EE59F7">
        <w:rPr>
          <w:rFonts w:ascii="GHEA Grapalat" w:hAnsi="GHEA Grapalat" w:cs="Sylfaen"/>
          <w:sz w:val="22"/>
          <w:szCs w:val="22"/>
        </w:rPr>
        <w:t>կար</w:t>
      </w:r>
      <w:r w:rsidRPr="00EE59F7">
        <w:rPr>
          <w:rFonts w:ascii="GHEA Grapalat" w:hAnsi="GHEA Grapalat" w:cs="Times Armenian"/>
          <w:sz w:val="22"/>
          <w:szCs w:val="22"/>
        </w:rPr>
        <w:t>գ</w:t>
      </w:r>
      <w:r w:rsidRPr="00EE59F7">
        <w:rPr>
          <w:rFonts w:ascii="GHEA Grapalat" w:hAnsi="GHEA Grapalat" w:cs="Sylfaen"/>
          <w:sz w:val="22"/>
          <w:szCs w:val="22"/>
        </w:rPr>
        <w:t>ի</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այսուհետ</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Կար</w:t>
      </w:r>
      <w:r w:rsidRPr="00EE59F7">
        <w:rPr>
          <w:rFonts w:ascii="GHEA Grapalat" w:hAnsi="GHEA Grapalat" w:cs="Times Armenian"/>
          <w:sz w:val="22"/>
          <w:szCs w:val="22"/>
        </w:rPr>
        <w:t>գ</w:t>
      </w:r>
      <w:r w:rsidRPr="00EE59F7">
        <w:rPr>
          <w:rFonts w:ascii="GHEA Grapalat" w:hAnsi="GHEA Grapalat" w:cs="Times Armenian"/>
          <w:sz w:val="22"/>
          <w:szCs w:val="22"/>
          <w:lang w:val="af-ZA"/>
        </w:rPr>
        <w:t>)</w:t>
      </w:r>
      <w:r w:rsidRPr="00EE59F7">
        <w:rPr>
          <w:rFonts w:ascii="GHEA Grapalat" w:hAnsi="GHEA Grapalat" w:cs="Sylfaen"/>
          <w:sz w:val="22"/>
          <w:szCs w:val="22"/>
        </w:rPr>
        <w:t>ևայլիրավականակտերիպահանջներինհամապատասխանևնպատակունի</w:t>
      </w:r>
      <w:r w:rsidR="00B16C4B" w:rsidRPr="00EE59F7">
        <w:rPr>
          <w:rFonts w:ascii="GHEA Grapalat" w:hAnsi="GHEA Grapalat"/>
          <w:sz w:val="22"/>
          <w:szCs w:val="22"/>
          <w:lang w:val="af-ZA"/>
        </w:rPr>
        <w:t xml:space="preserve">Փոքր Վեդու բնակավայրի </w:t>
      </w:r>
      <w:r w:rsidR="00B16C4B" w:rsidRPr="00EE59F7">
        <w:rPr>
          <w:rFonts w:ascii="GHEA Grapalat" w:hAnsi="GHEA Grapalat"/>
          <w:sz w:val="22"/>
          <w:szCs w:val="22"/>
          <w:lang w:val="hy-AM"/>
        </w:rPr>
        <w:t>&lt;</w:t>
      </w:r>
      <w:r w:rsidR="00B16C4B" w:rsidRPr="00EE59F7">
        <w:rPr>
          <w:rFonts w:ascii="GHEA Grapalat" w:hAnsi="GHEA Grapalat"/>
          <w:sz w:val="22"/>
          <w:szCs w:val="22"/>
          <w:lang w:val="af-ZA"/>
        </w:rPr>
        <w:t>&lt;</w:t>
      </w:r>
      <w:r w:rsidR="00B16C4B" w:rsidRPr="00EE59F7">
        <w:rPr>
          <w:rFonts w:ascii="GHEA Grapalat" w:hAnsi="GHEA Grapalat"/>
          <w:sz w:val="22"/>
          <w:szCs w:val="22"/>
        </w:rPr>
        <w:t>Զարթոնք</w:t>
      </w:r>
      <w:r w:rsidR="00B16C4B" w:rsidRPr="00EE59F7">
        <w:rPr>
          <w:rFonts w:ascii="GHEA Grapalat" w:hAnsi="GHEA Grapalat"/>
          <w:sz w:val="22"/>
          <w:szCs w:val="22"/>
          <w:lang w:val="hy-AM"/>
        </w:rPr>
        <w:t>&gt;&gt;</w:t>
      </w:r>
      <w:r w:rsidR="00B16C4B" w:rsidRPr="00EE59F7">
        <w:rPr>
          <w:rFonts w:ascii="GHEA Grapalat" w:hAnsi="GHEA Grapalat"/>
          <w:sz w:val="22"/>
          <w:szCs w:val="22"/>
        </w:rPr>
        <w:t>մանկապարտեզ</w:t>
      </w:r>
      <w:r w:rsidR="00B16C4B" w:rsidRPr="00EE59F7">
        <w:rPr>
          <w:rFonts w:ascii="GHEA Grapalat" w:hAnsi="GHEA Grapalat" w:cs="Sylfaen"/>
          <w:sz w:val="22"/>
          <w:szCs w:val="22"/>
          <w:lang w:val="hy-AM"/>
        </w:rPr>
        <w:t>ՀՈԱԿ</w:t>
      </w:r>
      <w:r w:rsidR="00B16C4B" w:rsidRPr="00EE59F7">
        <w:rPr>
          <w:rFonts w:ascii="GHEA Grapalat" w:hAnsi="GHEA Grapalat"/>
          <w:sz w:val="22"/>
          <w:szCs w:val="22"/>
          <w:lang w:val="af-ZA"/>
        </w:rPr>
        <w:t>-</w:t>
      </w:r>
      <w:r w:rsidR="00A00E74" w:rsidRPr="00EE59F7">
        <w:rPr>
          <w:rFonts w:ascii="GHEA Grapalat" w:hAnsi="GHEA Grapalat"/>
          <w:sz w:val="22"/>
          <w:szCs w:val="22"/>
        </w:rPr>
        <w:t>ի</w:t>
      </w:r>
      <w:r w:rsidR="00A00E74" w:rsidRPr="00EE59F7">
        <w:rPr>
          <w:rFonts w:ascii="GHEA Grapalat" w:hAnsi="GHEA Grapalat" w:cs="Times Armenian"/>
          <w:sz w:val="22"/>
          <w:szCs w:val="22"/>
          <w:lang w:val="af-ZA"/>
        </w:rPr>
        <w:t>(</w:t>
      </w:r>
      <w:r w:rsidR="00A00E74" w:rsidRPr="00EE59F7">
        <w:rPr>
          <w:rFonts w:ascii="GHEA Grapalat" w:hAnsi="GHEA Grapalat" w:cs="Sylfaen"/>
          <w:sz w:val="22"/>
          <w:szCs w:val="22"/>
        </w:rPr>
        <w:t>այսուհետ</w:t>
      </w:r>
      <w:r w:rsidR="00A00E74" w:rsidRPr="00EE59F7">
        <w:rPr>
          <w:rFonts w:ascii="GHEA Grapalat" w:hAnsi="GHEA Grapalat" w:cs="Times Armenian"/>
          <w:sz w:val="22"/>
          <w:szCs w:val="22"/>
          <w:lang w:val="af-ZA"/>
        </w:rPr>
        <w:t xml:space="preserve">` </w:t>
      </w:r>
      <w:r w:rsidR="00A00E74" w:rsidRPr="00EE59F7">
        <w:rPr>
          <w:rFonts w:ascii="GHEA Grapalat" w:hAnsi="GHEA Grapalat" w:cs="Sylfaen"/>
          <w:sz w:val="22"/>
          <w:szCs w:val="22"/>
        </w:rPr>
        <w:t>պատվիրատու</w:t>
      </w:r>
      <w:r w:rsidR="00A00E74" w:rsidRPr="00EE59F7">
        <w:rPr>
          <w:rFonts w:ascii="GHEA Grapalat" w:hAnsi="GHEA Grapalat" w:cs="Times Armenian"/>
          <w:sz w:val="22"/>
          <w:szCs w:val="22"/>
          <w:lang w:val="af-ZA"/>
        </w:rPr>
        <w:t>)</w:t>
      </w:r>
      <w:r w:rsidRPr="00EE59F7">
        <w:rPr>
          <w:rFonts w:ascii="GHEA Grapalat" w:hAnsi="GHEA Grapalat" w:cs="Sylfaen"/>
          <w:sz w:val="22"/>
          <w:szCs w:val="22"/>
        </w:rPr>
        <w:t>կողմիցհայտարարվածընթացակար</w:t>
      </w:r>
      <w:r w:rsidRPr="00EE59F7">
        <w:rPr>
          <w:rFonts w:ascii="GHEA Grapalat" w:hAnsi="GHEA Grapalat" w:cs="Times Armenian"/>
          <w:sz w:val="22"/>
          <w:szCs w:val="22"/>
        </w:rPr>
        <w:t>գ</w:t>
      </w:r>
      <w:r w:rsidRPr="00EE59F7">
        <w:rPr>
          <w:rFonts w:ascii="GHEA Grapalat" w:hAnsi="GHEA Grapalat" w:cs="Sylfaen"/>
          <w:sz w:val="22"/>
          <w:szCs w:val="22"/>
        </w:rPr>
        <w:t>ինմասնակցելումտադրությունունեցողանձանց</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այսուհետ</w:t>
      </w:r>
      <w:r w:rsidRPr="00EE59F7">
        <w:rPr>
          <w:rFonts w:ascii="GHEA Grapalat" w:hAnsi="GHEA Grapalat" w:cs="Times Armenian"/>
          <w:sz w:val="22"/>
          <w:szCs w:val="22"/>
          <w:lang w:val="af-ZA"/>
        </w:rPr>
        <w:t>`</w:t>
      </w:r>
      <w:r w:rsidR="003D0075" w:rsidRPr="00EE59F7">
        <w:rPr>
          <w:rFonts w:ascii="GHEA Grapalat" w:hAnsi="GHEA Grapalat" w:cs="Sylfaen"/>
          <w:sz w:val="22"/>
          <w:szCs w:val="22"/>
        </w:rPr>
        <w:t>մ</w:t>
      </w:r>
      <w:r w:rsidRPr="00EE59F7">
        <w:rPr>
          <w:rFonts w:ascii="GHEA Grapalat" w:hAnsi="GHEA Grapalat" w:cs="Sylfaen"/>
          <w:sz w:val="22"/>
          <w:szCs w:val="22"/>
        </w:rPr>
        <w:t>ասնակից</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տեղեկացնելուընթացակար</w:t>
      </w:r>
      <w:r w:rsidRPr="00EE59F7">
        <w:rPr>
          <w:rFonts w:ascii="GHEA Grapalat" w:hAnsi="GHEA Grapalat" w:cs="Times Armenian"/>
          <w:sz w:val="22"/>
          <w:szCs w:val="22"/>
        </w:rPr>
        <w:t>գ</w:t>
      </w:r>
      <w:r w:rsidRPr="00EE59F7">
        <w:rPr>
          <w:rFonts w:ascii="GHEA Grapalat" w:hAnsi="GHEA Grapalat" w:cs="Sylfaen"/>
          <w:sz w:val="22"/>
          <w:szCs w:val="22"/>
        </w:rPr>
        <w:t>իպայմանների</w:t>
      </w:r>
      <w:r w:rsidRPr="00EE59F7">
        <w:rPr>
          <w:rFonts w:ascii="GHEA Grapalat" w:hAnsi="GHEA Grapalat" w:cs="Times Armenian"/>
          <w:sz w:val="22"/>
          <w:szCs w:val="22"/>
          <w:lang w:val="af-ZA"/>
        </w:rPr>
        <w:t xml:space="preserve">` </w:t>
      </w:r>
      <w:r w:rsidRPr="00EE59F7">
        <w:rPr>
          <w:rFonts w:ascii="GHEA Grapalat" w:hAnsi="GHEA Grapalat" w:cs="Times Armenian"/>
          <w:sz w:val="22"/>
          <w:szCs w:val="22"/>
        </w:rPr>
        <w:t>գ</w:t>
      </w:r>
      <w:r w:rsidRPr="00EE59F7">
        <w:rPr>
          <w:rFonts w:ascii="GHEA Grapalat" w:hAnsi="GHEA Grapalat" w:cs="Sylfaen"/>
          <w:sz w:val="22"/>
          <w:szCs w:val="22"/>
        </w:rPr>
        <w:t>նմանառարկայի</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ընթացակար</w:t>
      </w:r>
      <w:r w:rsidRPr="00EE59F7">
        <w:rPr>
          <w:rFonts w:ascii="GHEA Grapalat" w:hAnsi="GHEA Grapalat" w:cs="Times Armenian"/>
          <w:sz w:val="22"/>
          <w:szCs w:val="22"/>
        </w:rPr>
        <w:t>գ</w:t>
      </w:r>
      <w:r w:rsidRPr="00EE59F7">
        <w:rPr>
          <w:rFonts w:ascii="GHEA Grapalat" w:hAnsi="GHEA Grapalat" w:cs="Sylfaen"/>
          <w:sz w:val="22"/>
          <w:szCs w:val="22"/>
        </w:rPr>
        <w:t>իանցկացման</w:t>
      </w:r>
      <w:r w:rsidRPr="00EE59F7">
        <w:rPr>
          <w:rFonts w:ascii="GHEA Grapalat" w:hAnsi="GHEA Grapalat" w:cs="Times Armenian"/>
          <w:sz w:val="22"/>
          <w:szCs w:val="22"/>
          <w:lang w:val="af-ZA"/>
        </w:rPr>
        <w:t xml:space="preserve">, </w:t>
      </w:r>
      <w:r w:rsidR="002E7EE1" w:rsidRPr="00EE59F7">
        <w:rPr>
          <w:rFonts w:ascii="GHEA Grapalat" w:hAnsi="GHEA Grapalat" w:cs="Sylfaen"/>
          <w:sz w:val="22"/>
          <w:szCs w:val="22"/>
          <w:lang w:val="hy-AM"/>
        </w:rPr>
        <w:t>ընտրված մասնակցին</w:t>
      </w:r>
      <w:r w:rsidRPr="00EE59F7">
        <w:rPr>
          <w:rFonts w:ascii="GHEA Grapalat" w:hAnsi="GHEA Grapalat" w:cs="Sylfaen"/>
          <w:sz w:val="22"/>
          <w:szCs w:val="22"/>
        </w:rPr>
        <w:t>որոշելուևնրահետպայմանա</w:t>
      </w:r>
      <w:r w:rsidRPr="00EE59F7">
        <w:rPr>
          <w:rFonts w:ascii="GHEA Grapalat" w:hAnsi="GHEA Grapalat" w:cs="Times Armenian"/>
          <w:sz w:val="22"/>
          <w:szCs w:val="22"/>
        </w:rPr>
        <w:t>գ</w:t>
      </w:r>
      <w:r w:rsidRPr="00EE59F7">
        <w:rPr>
          <w:rFonts w:ascii="GHEA Grapalat" w:hAnsi="GHEA Grapalat" w:cs="Sylfaen"/>
          <w:sz w:val="22"/>
          <w:szCs w:val="22"/>
        </w:rPr>
        <w:t>իրկնքելումասին</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ինչպեսնաևօժանդակելուընթացակար</w:t>
      </w:r>
      <w:r w:rsidRPr="00EE59F7">
        <w:rPr>
          <w:rFonts w:ascii="GHEA Grapalat" w:hAnsi="GHEA Grapalat" w:cs="Times Armenian"/>
          <w:sz w:val="22"/>
          <w:szCs w:val="22"/>
        </w:rPr>
        <w:t>գ</w:t>
      </w:r>
      <w:r w:rsidRPr="00EE59F7">
        <w:rPr>
          <w:rFonts w:ascii="GHEA Grapalat" w:hAnsi="GHEA Grapalat" w:cs="Sylfaen"/>
          <w:sz w:val="22"/>
          <w:szCs w:val="22"/>
        </w:rPr>
        <w:t>իհայտըպատրաստելիս</w:t>
      </w:r>
      <w:r w:rsidR="004D5671" w:rsidRPr="00EE59F7">
        <w:rPr>
          <w:rFonts w:ascii="GHEA Grapalat" w:hAnsi="GHEA Grapalat" w:cs="Times Armenian"/>
          <w:sz w:val="22"/>
          <w:szCs w:val="22"/>
          <w:lang w:val="af-ZA"/>
        </w:rPr>
        <w:t>։</w:t>
      </w:r>
    </w:p>
    <w:p w:rsidR="00096865" w:rsidRPr="00EE59F7" w:rsidRDefault="00096865" w:rsidP="00EF3662">
      <w:pPr>
        <w:ind w:firstLine="567"/>
        <w:jc w:val="both"/>
        <w:rPr>
          <w:rFonts w:ascii="GHEA Grapalat" w:hAnsi="GHEA Grapalat"/>
          <w:sz w:val="22"/>
          <w:szCs w:val="22"/>
          <w:lang w:val="af-ZA"/>
        </w:rPr>
      </w:pPr>
      <w:r w:rsidRPr="00EE59F7">
        <w:rPr>
          <w:rFonts w:ascii="GHEA Grapalat" w:hAnsi="GHEA Grapalat" w:cs="Sylfaen"/>
          <w:sz w:val="22"/>
          <w:szCs w:val="22"/>
        </w:rPr>
        <w:t>Հայտերկարողեններկայացնելբոլորանձիք</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անկախնրանց</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օտարերկրյաֆիզիկականանձ</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կազմակերպություն</w:t>
      </w:r>
      <w:r w:rsidRPr="00EE59F7">
        <w:rPr>
          <w:rFonts w:ascii="GHEA Grapalat" w:hAnsi="GHEA Grapalat" w:cs="Times Armenian"/>
          <w:sz w:val="22"/>
          <w:szCs w:val="22"/>
          <w:lang w:val="af-ZA"/>
        </w:rPr>
        <w:t xml:space="preserve">, </w:t>
      </w:r>
      <w:r w:rsidRPr="00EE59F7">
        <w:rPr>
          <w:rFonts w:ascii="GHEA Grapalat" w:hAnsi="GHEA Grapalat" w:cs="Sylfaen"/>
          <w:sz w:val="22"/>
          <w:szCs w:val="22"/>
        </w:rPr>
        <w:t>քաղաքացիությունչունեցողանձլինելուհան</w:t>
      </w:r>
      <w:r w:rsidRPr="00EE59F7">
        <w:rPr>
          <w:rFonts w:ascii="GHEA Grapalat" w:hAnsi="GHEA Grapalat" w:cs="Times Armenian"/>
          <w:sz w:val="22"/>
          <w:szCs w:val="22"/>
        </w:rPr>
        <w:t>գ</w:t>
      </w:r>
      <w:r w:rsidRPr="00EE59F7">
        <w:rPr>
          <w:rFonts w:ascii="GHEA Grapalat" w:hAnsi="GHEA Grapalat" w:cs="Sylfaen"/>
          <w:sz w:val="22"/>
          <w:szCs w:val="22"/>
        </w:rPr>
        <w:t>ամանքից</w:t>
      </w:r>
      <w:r w:rsidR="004D5671" w:rsidRPr="00EE59F7">
        <w:rPr>
          <w:rFonts w:ascii="GHEA Grapalat" w:hAnsi="GHEA Grapalat" w:cs="Times Armenian"/>
          <w:sz w:val="22"/>
          <w:szCs w:val="22"/>
          <w:lang w:val="af-ZA"/>
        </w:rPr>
        <w:t>։</w:t>
      </w:r>
    </w:p>
    <w:p w:rsidR="00096865" w:rsidRPr="00EE59F7" w:rsidRDefault="00096865" w:rsidP="00EF3662">
      <w:pPr>
        <w:ind w:firstLine="567"/>
        <w:jc w:val="both"/>
        <w:rPr>
          <w:rFonts w:ascii="GHEA Grapalat" w:hAnsi="GHEA Grapalat" w:cs="Times Armenian"/>
          <w:sz w:val="22"/>
          <w:szCs w:val="22"/>
          <w:lang w:val="af-ZA"/>
        </w:rPr>
      </w:pPr>
      <w:r w:rsidRPr="00EE59F7">
        <w:rPr>
          <w:rFonts w:ascii="GHEA Grapalat" w:hAnsi="GHEA Grapalat" w:cs="Sylfaen"/>
          <w:sz w:val="22"/>
          <w:szCs w:val="22"/>
        </w:rPr>
        <w:t>Սույնընթացակար</w:t>
      </w:r>
      <w:r w:rsidRPr="00EE59F7">
        <w:rPr>
          <w:rFonts w:ascii="GHEA Grapalat" w:hAnsi="GHEA Grapalat" w:cs="Times Armenian"/>
          <w:sz w:val="22"/>
          <w:szCs w:val="22"/>
        </w:rPr>
        <w:t>գ</w:t>
      </w:r>
      <w:r w:rsidRPr="00EE59F7">
        <w:rPr>
          <w:rFonts w:ascii="GHEA Grapalat" w:hAnsi="GHEA Grapalat" w:cs="Sylfaen"/>
          <w:sz w:val="22"/>
          <w:szCs w:val="22"/>
        </w:rPr>
        <w:t>իհետկապվածհարաբերություններինկատմամբկիրառվումէՀայաստանիՀանրապետությանիրավունքը</w:t>
      </w:r>
      <w:r w:rsidR="004D5671" w:rsidRPr="00EE59F7">
        <w:rPr>
          <w:rFonts w:ascii="GHEA Grapalat" w:hAnsi="GHEA Grapalat" w:cs="Times Armenian"/>
          <w:sz w:val="22"/>
          <w:szCs w:val="22"/>
          <w:lang w:val="af-ZA"/>
        </w:rPr>
        <w:t>։</w:t>
      </w:r>
      <w:r w:rsidRPr="00EE59F7">
        <w:rPr>
          <w:rFonts w:ascii="GHEA Grapalat" w:hAnsi="GHEA Grapalat" w:cs="Sylfaen"/>
          <w:sz w:val="22"/>
          <w:szCs w:val="22"/>
        </w:rPr>
        <w:t>Սույնընթացակար</w:t>
      </w:r>
      <w:r w:rsidRPr="00EE59F7">
        <w:rPr>
          <w:rFonts w:ascii="GHEA Grapalat" w:hAnsi="GHEA Grapalat" w:cs="Times Armenian"/>
          <w:sz w:val="22"/>
          <w:szCs w:val="22"/>
        </w:rPr>
        <w:t>գ</w:t>
      </w:r>
      <w:r w:rsidRPr="00EE59F7">
        <w:rPr>
          <w:rFonts w:ascii="GHEA Grapalat" w:hAnsi="GHEA Grapalat" w:cs="Sylfaen"/>
          <w:sz w:val="22"/>
          <w:szCs w:val="22"/>
        </w:rPr>
        <w:t>իհետկապվածվեճերըենթակաենքննությանՀայաստանիՀանրապետությանդատարաններում</w:t>
      </w:r>
      <w:r w:rsidR="004D5671" w:rsidRPr="00EE59F7">
        <w:rPr>
          <w:rFonts w:ascii="GHEA Grapalat" w:hAnsi="GHEA Grapalat" w:cs="Times Armenian"/>
          <w:sz w:val="22"/>
          <w:szCs w:val="22"/>
          <w:lang w:val="af-ZA"/>
        </w:rPr>
        <w:t>։</w:t>
      </w:r>
    </w:p>
    <w:p w:rsidR="00CB28D9" w:rsidRPr="00EE59F7" w:rsidRDefault="00A81DD5" w:rsidP="00EF3662">
      <w:pPr>
        <w:pStyle w:val="23"/>
        <w:spacing w:line="240" w:lineRule="auto"/>
        <w:ind w:firstLine="567"/>
        <w:rPr>
          <w:rFonts w:ascii="GHEA Grapalat" w:hAnsi="GHEA Grapalat"/>
          <w:sz w:val="22"/>
          <w:szCs w:val="22"/>
        </w:rPr>
      </w:pPr>
      <w:r w:rsidRPr="00EE59F7">
        <w:rPr>
          <w:rFonts w:ascii="GHEA Grapalat" w:hAnsi="GHEA Grapalat"/>
          <w:sz w:val="22"/>
          <w:szCs w:val="22"/>
        </w:rPr>
        <w:t xml:space="preserve">Գնահատող հանձնաժողովի քարտուղարի </w:t>
      </w:r>
      <w:r w:rsidR="003E1421" w:rsidRPr="00EE59F7">
        <w:rPr>
          <w:rFonts w:ascii="GHEA Grapalat" w:hAnsi="GHEA Grapalat"/>
          <w:sz w:val="22"/>
          <w:szCs w:val="22"/>
        </w:rPr>
        <w:t xml:space="preserve">էլեկտրոնային փոստի հասցեն է` </w:t>
      </w:r>
    </w:p>
    <w:p w:rsidR="003E1421" w:rsidRPr="00EE59F7" w:rsidRDefault="00B2681D" w:rsidP="00EF3662">
      <w:pPr>
        <w:pStyle w:val="23"/>
        <w:spacing w:line="240" w:lineRule="auto"/>
        <w:ind w:firstLine="567"/>
        <w:rPr>
          <w:rFonts w:ascii="GHEA Grapalat" w:hAnsi="GHEA Grapalat"/>
          <w:sz w:val="22"/>
          <w:szCs w:val="22"/>
        </w:rPr>
      </w:pPr>
      <w:r w:rsidRPr="00EE59F7">
        <w:rPr>
          <w:rFonts w:ascii="GHEA Grapalat" w:hAnsi="GHEA Grapalat"/>
          <w:sz w:val="22"/>
          <w:szCs w:val="22"/>
        </w:rPr>
        <w:t>«</w:t>
      </w:r>
      <w:hyperlink r:id="rId9" w:history="1">
        <w:r w:rsidR="00CB28D9" w:rsidRPr="00EE59F7">
          <w:rPr>
            <w:rStyle w:val="a9"/>
            <w:rFonts w:ascii="GHEA Grapalat" w:hAnsi="GHEA Grapalat"/>
            <w:sz w:val="22"/>
            <w:szCs w:val="22"/>
          </w:rPr>
          <w:t>vedu.qaxaqapetaran.2017@mail.ru</w:t>
        </w:r>
      </w:hyperlink>
      <w:r w:rsidRPr="00EE59F7">
        <w:rPr>
          <w:rFonts w:ascii="GHEA Grapalat" w:hAnsi="GHEA Grapalat"/>
          <w:sz w:val="22"/>
          <w:szCs w:val="22"/>
        </w:rPr>
        <w:t>»</w:t>
      </w:r>
    </w:p>
    <w:p w:rsidR="00C062F2" w:rsidRDefault="00F5653D" w:rsidP="00EF3662">
      <w:pPr>
        <w:jc w:val="center"/>
        <w:rPr>
          <w:rFonts w:ascii="GHEA Grapalat" w:hAnsi="GHEA Grapalat"/>
          <w:sz w:val="16"/>
          <w:szCs w:val="16"/>
          <w:lang w:val="af-ZA"/>
        </w:rPr>
      </w:pPr>
      <w:r w:rsidRPr="00A71D81">
        <w:rPr>
          <w:rFonts w:ascii="GHEA Grapalat" w:hAnsi="GHEA Grapalat"/>
          <w:sz w:val="16"/>
          <w:szCs w:val="16"/>
          <w:lang w:val="af-ZA"/>
        </w:rPr>
        <w:br w:type="page"/>
      </w:r>
    </w:p>
    <w:p w:rsidR="00C062F2" w:rsidRDefault="00C062F2" w:rsidP="00EF3662">
      <w:pPr>
        <w:jc w:val="center"/>
        <w:rPr>
          <w:rFonts w:ascii="GHEA Grapalat" w:hAnsi="GHEA Grapalat"/>
          <w:sz w:val="16"/>
          <w:szCs w:val="16"/>
          <w:lang w:val="af-ZA"/>
        </w:rPr>
      </w:pPr>
    </w:p>
    <w:p w:rsidR="00C062F2" w:rsidRDefault="00C062F2" w:rsidP="00EF3662">
      <w:pPr>
        <w:jc w:val="center"/>
        <w:rPr>
          <w:rFonts w:ascii="GHEA Grapalat" w:hAnsi="GHEA Grapalat"/>
          <w:sz w:val="16"/>
          <w:szCs w:val="16"/>
          <w:lang w:val="af-ZA"/>
        </w:rPr>
      </w:pPr>
    </w:p>
    <w:p w:rsidR="00096865" w:rsidRPr="00A71D81" w:rsidRDefault="00096865" w:rsidP="00EF3662">
      <w:pPr>
        <w:jc w:val="center"/>
        <w:rPr>
          <w:rFonts w:ascii="GHEA Grapalat" w:hAnsi="GHEA Grapalat"/>
          <w:szCs w:val="22"/>
          <w:lang w:val="af-ZA"/>
        </w:rPr>
      </w:pPr>
      <w:proofErr w:type="gramStart"/>
      <w:r w:rsidRPr="00A71D81">
        <w:rPr>
          <w:rFonts w:ascii="GHEA Grapalat" w:hAnsi="GHEA Grapalat" w:cs="Sylfaen"/>
          <w:szCs w:val="22"/>
        </w:rPr>
        <w:t>ՄԱՍ</w:t>
      </w:r>
      <w:r w:rsidRPr="00A71D81">
        <w:rPr>
          <w:rFonts w:ascii="GHEA Grapalat" w:hAnsi="GHEA Grapalat" w:cs="Times Armenian"/>
          <w:szCs w:val="22"/>
          <w:lang w:val="af-ZA"/>
        </w:rPr>
        <w:t xml:space="preserve">  I</w:t>
      </w:r>
      <w:proofErr w:type="gramEnd"/>
    </w:p>
    <w:p w:rsidR="00096865" w:rsidRPr="00A71D81" w:rsidRDefault="00096865" w:rsidP="00EF3662">
      <w:pPr>
        <w:pStyle w:val="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rsidR="002B32D6" w:rsidRPr="00A71D81" w:rsidRDefault="002B32D6" w:rsidP="00EF3662">
      <w:pPr>
        <w:ind w:left="360"/>
        <w:jc w:val="center"/>
        <w:rPr>
          <w:rFonts w:ascii="GHEA Grapalat" w:hAnsi="GHEA Grapalat" w:cs="Sylfaen"/>
          <w:b/>
          <w:sz w:val="20"/>
        </w:rPr>
      </w:pPr>
    </w:p>
    <w:p w:rsidR="00096865" w:rsidRPr="00B14C51" w:rsidRDefault="00845AA5" w:rsidP="00EF3662">
      <w:pPr>
        <w:pStyle w:val="3"/>
        <w:spacing w:line="240" w:lineRule="auto"/>
        <w:ind w:firstLine="567"/>
        <w:jc w:val="both"/>
        <w:rPr>
          <w:rFonts w:ascii="GHEA Grapalat" w:hAnsi="GHEA Grapalat"/>
          <w:i w:val="0"/>
          <w:lang w:val="af-ZA"/>
        </w:rPr>
      </w:pPr>
      <w:r w:rsidRPr="00B14C51">
        <w:rPr>
          <w:rFonts w:ascii="GHEA Grapalat" w:hAnsi="GHEA Grapalat" w:cs="Sylfaen"/>
          <w:i w:val="0"/>
        </w:rPr>
        <w:t xml:space="preserve">1.1 </w:t>
      </w:r>
      <w:r w:rsidR="00096865" w:rsidRPr="00B14C51">
        <w:rPr>
          <w:rFonts w:ascii="GHEA Grapalat" w:hAnsi="GHEA Grapalat" w:cs="Sylfaen"/>
          <w:i w:val="0"/>
        </w:rPr>
        <w:t>Գնման</w:t>
      </w:r>
      <w:r w:rsidR="00EE59F7">
        <w:rPr>
          <w:rFonts w:ascii="GHEA Grapalat" w:hAnsi="GHEA Grapalat" w:cs="Sylfaen"/>
          <w:i w:val="0"/>
        </w:rPr>
        <w:t xml:space="preserve"> </w:t>
      </w:r>
      <w:r w:rsidR="00096865" w:rsidRPr="00B14C51">
        <w:rPr>
          <w:rFonts w:ascii="GHEA Grapalat" w:hAnsi="GHEA Grapalat" w:cs="Sylfaen"/>
          <w:i w:val="0"/>
        </w:rPr>
        <w:t>առարկա</w:t>
      </w:r>
      <w:r w:rsidR="00EE59F7">
        <w:rPr>
          <w:rFonts w:ascii="GHEA Grapalat" w:hAnsi="GHEA Grapalat" w:cs="Sylfaen"/>
          <w:i w:val="0"/>
        </w:rPr>
        <w:t xml:space="preserve"> </w:t>
      </w:r>
      <w:r w:rsidR="00096865" w:rsidRPr="00B14C51">
        <w:rPr>
          <w:rFonts w:ascii="GHEA Grapalat" w:hAnsi="GHEA Grapalat" w:cs="Sylfaen"/>
          <w:i w:val="0"/>
        </w:rPr>
        <w:t>է</w:t>
      </w:r>
      <w:r w:rsidR="00EE59F7">
        <w:rPr>
          <w:rFonts w:ascii="GHEA Grapalat" w:hAnsi="GHEA Grapalat" w:cs="Sylfaen"/>
          <w:i w:val="0"/>
        </w:rPr>
        <w:t xml:space="preserve"> </w:t>
      </w:r>
      <w:r w:rsidR="00096865" w:rsidRPr="00B14C51">
        <w:rPr>
          <w:rFonts w:ascii="GHEA Grapalat" w:hAnsi="GHEA Grapalat" w:cs="Sylfaen"/>
          <w:i w:val="0"/>
        </w:rPr>
        <w:t>հանդիսանում</w:t>
      </w:r>
      <w:r w:rsidR="00EE59F7">
        <w:rPr>
          <w:rFonts w:ascii="GHEA Grapalat" w:hAnsi="GHEA Grapalat" w:cs="Sylfaen"/>
          <w:i w:val="0"/>
        </w:rPr>
        <w:t xml:space="preserve"> </w:t>
      </w:r>
      <w:r w:rsidR="00B16C4B" w:rsidRPr="00B14C51">
        <w:rPr>
          <w:rFonts w:ascii="GHEA Grapalat" w:hAnsi="GHEA Grapalat"/>
          <w:i w:val="0"/>
          <w:lang w:val="af-ZA"/>
        </w:rPr>
        <w:t xml:space="preserve">Փոքր Վեդու բնակավայրի </w:t>
      </w:r>
      <w:r w:rsidR="00B16C4B" w:rsidRPr="00B14C51">
        <w:rPr>
          <w:rFonts w:ascii="GHEA Grapalat" w:hAnsi="GHEA Grapalat"/>
          <w:i w:val="0"/>
          <w:lang w:val="hy-AM"/>
        </w:rPr>
        <w:t>&lt;</w:t>
      </w:r>
      <w:r w:rsidR="00B16C4B" w:rsidRPr="00B14C51">
        <w:rPr>
          <w:rFonts w:ascii="GHEA Grapalat" w:hAnsi="GHEA Grapalat"/>
          <w:i w:val="0"/>
          <w:lang w:val="af-ZA"/>
        </w:rPr>
        <w:t>&lt;</w:t>
      </w:r>
      <w:r w:rsidR="00B16C4B" w:rsidRPr="00B14C51">
        <w:rPr>
          <w:rFonts w:ascii="GHEA Grapalat" w:hAnsi="GHEA Grapalat"/>
          <w:i w:val="0"/>
        </w:rPr>
        <w:t>Զարթոնք</w:t>
      </w:r>
      <w:r w:rsidR="00B16C4B" w:rsidRPr="00B14C51">
        <w:rPr>
          <w:rFonts w:ascii="GHEA Grapalat" w:hAnsi="GHEA Grapalat"/>
          <w:i w:val="0"/>
          <w:lang w:val="hy-AM"/>
        </w:rPr>
        <w:t>&gt;&gt;</w:t>
      </w:r>
      <w:r w:rsidR="00B16C4B" w:rsidRPr="00B14C51">
        <w:rPr>
          <w:rFonts w:ascii="GHEA Grapalat" w:hAnsi="GHEA Grapalat"/>
          <w:i w:val="0"/>
        </w:rPr>
        <w:t>մանկապարտեզ</w:t>
      </w:r>
      <w:r w:rsidR="00EE59F7">
        <w:rPr>
          <w:rFonts w:ascii="GHEA Grapalat" w:hAnsi="GHEA Grapalat"/>
          <w:i w:val="0"/>
        </w:rPr>
        <w:t xml:space="preserve"> </w:t>
      </w:r>
      <w:r w:rsidR="00B16C4B" w:rsidRPr="00B14C51">
        <w:rPr>
          <w:rFonts w:ascii="GHEA Grapalat" w:hAnsi="GHEA Grapalat" w:cs="Sylfaen"/>
          <w:i w:val="0"/>
          <w:lang w:val="hy-AM"/>
        </w:rPr>
        <w:t>ՀՈԱԿ</w:t>
      </w:r>
      <w:r w:rsidR="00176AE6" w:rsidRPr="00B14C51">
        <w:rPr>
          <w:rFonts w:ascii="GHEA Grapalat" w:hAnsi="GHEA Grapalat"/>
          <w:i w:val="0"/>
          <w:lang w:val="af-ZA"/>
        </w:rPr>
        <w:t xml:space="preserve">-ի </w:t>
      </w:r>
      <w:r w:rsidR="00096865" w:rsidRPr="00B14C51">
        <w:rPr>
          <w:rFonts w:ascii="GHEA Grapalat" w:hAnsi="GHEA Grapalat" w:cs="Sylfaen"/>
          <w:i w:val="0"/>
        </w:rPr>
        <w:t>կարիքների</w:t>
      </w:r>
      <w:r w:rsidR="00EE59F7">
        <w:rPr>
          <w:rFonts w:ascii="GHEA Grapalat" w:hAnsi="GHEA Grapalat" w:cs="Sylfaen"/>
          <w:i w:val="0"/>
        </w:rPr>
        <w:t xml:space="preserve"> </w:t>
      </w:r>
      <w:r w:rsidR="00096865" w:rsidRPr="00B14C51">
        <w:rPr>
          <w:rFonts w:ascii="GHEA Grapalat" w:hAnsi="GHEA Grapalat" w:cs="Sylfaen"/>
          <w:i w:val="0"/>
        </w:rPr>
        <w:t>համար</w:t>
      </w:r>
      <w:r w:rsidR="00096865" w:rsidRPr="00B14C51">
        <w:rPr>
          <w:rFonts w:ascii="GHEA Grapalat" w:hAnsi="GHEA Grapalat" w:cs="Times Armenian"/>
          <w:i w:val="0"/>
          <w:lang w:val="af-ZA"/>
        </w:rPr>
        <w:t xml:space="preserve">` </w:t>
      </w:r>
      <w:r w:rsidR="00A76C15" w:rsidRPr="00B14C51">
        <w:rPr>
          <w:rFonts w:ascii="GHEA Grapalat" w:hAnsi="GHEA Grapalat"/>
          <w:i w:val="0"/>
          <w:lang w:val="af-ZA"/>
        </w:rPr>
        <w:t>«</w:t>
      </w:r>
      <w:r w:rsidR="00EE59F7">
        <w:rPr>
          <w:rFonts w:ascii="GHEA Grapalat" w:hAnsi="GHEA Grapalat"/>
          <w:i w:val="0"/>
          <w:lang w:val="af-ZA"/>
        </w:rPr>
        <w:t>սննդամթերքի</w:t>
      </w:r>
      <w:r w:rsidR="00A76C15" w:rsidRPr="00B14C51">
        <w:rPr>
          <w:rFonts w:ascii="GHEA Grapalat" w:hAnsi="GHEA Grapalat"/>
          <w:i w:val="0"/>
          <w:lang w:val="af-ZA"/>
        </w:rPr>
        <w:t>»</w:t>
      </w:r>
      <w:r w:rsidR="00096865" w:rsidRPr="00B14C51">
        <w:rPr>
          <w:rFonts w:ascii="GHEA Grapalat" w:hAnsi="GHEA Grapalat"/>
          <w:i w:val="0"/>
        </w:rPr>
        <w:t>ձեռքբերումը</w:t>
      </w:r>
      <w:r w:rsidR="00816505" w:rsidRPr="00B14C51">
        <w:rPr>
          <w:rFonts w:ascii="GHEA Grapalat" w:hAnsi="GHEA Grapalat"/>
          <w:i w:val="0"/>
        </w:rPr>
        <w:t xml:space="preserve"> (այսուհետ` նաև ապրանք</w:t>
      </w:r>
      <w:proofErr w:type="gramStart"/>
      <w:r w:rsidR="00816505" w:rsidRPr="00B14C51">
        <w:rPr>
          <w:rFonts w:ascii="GHEA Grapalat" w:hAnsi="GHEA Grapalat"/>
          <w:i w:val="0"/>
        </w:rPr>
        <w:t>)</w:t>
      </w:r>
      <w:r w:rsidR="00C43524" w:rsidRPr="00B14C51">
        <w:rPr>
          <w:rFonts w:ascii="GHEA Grapalat" w:hAnsi="GHEA Grapalat"/>
          <w:i w:val="0"/>
          <w:lang w:val="af-ZA"/>
        </w:rPr>
        <w:t>,</w:t>
      </w:r>
      <w:r w:rsidR="00096865" w:rsidRPr="00B14C51">
        <w:rPr>
          <w:rFonts w:ascii="GHEA Grapalat" w:hAnsi="GHEA Grapalat"/>
          <w:i w:val="0"/>
        </w:rPr>
        <w:t>որոնք</w:t>
      </w:r>
      <w:proofErr w:type="gramEnd"/>
      <w:r w:rsidR="00EE59F7">
        <w:rPr>
          <w:rFonts w:ascii="GHEA Grapalat" w:hAnsi="GHEA Grapalat"/>
          <w:i w:val="0"/>
        </w:rPr>
        <w:t xml:space="preserve"> </w:t>
      </w:r>
      <w:r w:rsidR="00096865" w:rsidRPr="00B14C51">
        <w:rPr>
          <w:rFonts w:ascii="GHEA Grapalat" w:hAnsi="GHEA Grapalat"/>
          <w:i w:val="0"/>
        </w:rPr>
        <w:t>խմբավորված</w:t>
      </w:r>
      <w:r w:rsidR="00EE59F7">
        <w:rPr>
          <w:rFonts w:ascii="GHEA Grapalat" w:hAnsi="GHEA Grapalat"/>
          <w:i w:val="0"/>
        </w:rPr>
        <w:t xml:space="preserve"> </w:t>
      </w:r>
      <w:r w:rsidR="00096865" w:rsidRPr="00B14C51">
        <w:rPr>
          <w:rFonts w:ascii="GHEA Grapalat" w:hAnsi="GHEA Grapalat"/>
          <w:i w:val="0"/>
        </w:rPr>
        <w:t>են</w:t>
      </w:r>
      <w:r w:rsidR="00EE59F7">
        <w:rPr>
          <w:rFonts w:ascii="GHEA Grapalat" w:hAnsi="GHEA Grapalat"/>
          <w:i w:val="0"/>
        </w:rPr>
        <w:t xml:space="preserve"> </w:t>
      </w:r>
      <w:r w:rsidR="00A76C15" w:rsidRPr="00B14C51">
        <w:rPr>
          <w:rFonts w:ascii="GHEA Grapalat" w:hAnsi="GHEA Grapalat"/>
          <w:i w:val="0"/>
          <w:lang w:val="af-ZA"/>
        </w:rPr>
        <w:t>«</w:t>
      </w:r>
      <w:r w:rsidR="00B05973">
        <w:rPr>
          <w:rFonts w:ascii="GHEA Grapalat" w:hAnsi="GHEA Grapalat"/>
          <w:i w:val="0"/>
        </w:rPr>
        <w:t>19</w:t>
      </w:r>
      <w:r w:rsidR="00A76C15" w:rsidRPr="00B14C51">
        <w:rPr>
          <w:rFonts w:ascii="GHEA Grapalat" w:hAnsi="GHEA Grapalat"/>
          <w:i w:val="0"/>
          <w:lang w:val="af-ZA"/>
        </w:rPr>
        <w:t>»</w:t>
      </w:r>
      <w:r w:rsidR="00EE59F7">
        <w:rPr>
          <w:rFonts w:ascii="GHEA Grapalat" w:hAnsi="GHEA Grapalat"/>
          <w:i w:val="0"/>
          <w:lang w:val="af-ZA"/>
        </w:rPr>
        <w:t xml:space="preserve"> </w:t>
      </w:r>
      <w:r w:rsidR="00096865" w:rsidRPr="00B14C51">
        <w:rPr>
          <w:rFonts w:ascii="GHEA Grapalat" w:hAnsi="GHEA Grapalat" w:cs="Sylfaen"/>
          <w:i w:val="0"/>
        </w:rPr>
        <w:t>չափաբաժիներ</w:t>
      </w:r>
      <w:r w:rsidR="00753E6E" w:rsidRPr="00B14C51">
        <w:rPr>
          <w:rFonts w:ascii="GHEA Grapalat" w:hAnsi="GHEA Grapalat" w:cs="Sylfaen"/>
          <w:i w:val="0"/>
        </w:rPr>
        <w:t>ում</w:t>
      </w:r>
      <w:r w:rsidR="00096865" w:rsidRPr="00B14C51">
        <w:rPr>
          <w:rFonts w:ascii="GHEA Grapalat" w:hAnsi="GHEA Grapalat" w:cs="Times Armenian"/>
          <w:i w:val="0"/>
          <w:lang w:val="af-ZA"/>
        </w:rPr>
        <w:t>`</w:t>
      </w:r>
    </w:p>
    <w:p w:rsidR="00C253F8" w:rsidRPr="00B14C51" w:rsidRDefault="00C253F8" w:rsidP="00EF3662">
      <w:pPr>
        <w:pStyle w:val="23"/>
        <w:spacing w:line="240" w:lineRule="auto"/>
        <w:ind w:firstLine="567"/>
        <w:rPr>
          <w:rFonts w:ascii="GHEA Grapalat" w:hAnsi="GHEA Grapalat"/>
        </w:rPr>
      </w:pPr>
    </w:p>
    <w:tbl>
      <w:tblPr>
        <w:tblStyle w:val="afe"/>
        <w:tblW w:w="0" w:type="auto"/>
        <w:tblLook w:val="04A0" w:firstRow="1" w:lastRow="0" w:firstColumn="1" w:lastColumn="0" w:noHBand="0" w:noVBand="1"/>
      </w:tblPr>
      <w:tblGrid>
        <w:gridCol w:w="817"/>
        <w:gridCol w:w="1985"/>
        <w:gridCol w:w="6769"/>
      </w:tblGrid>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1</w:t>
            </w:r>
          </w:p>
        </w:tc>
        <w:tc>
          <w:tcPr>
            <w:tcW w:w="1985" w:type="dxa"/>
            <w:vAlign w:val="center"/>
          </w:tcPr>
          <w:p w:rsidR="00176AE6" w:rsidRPr="00ED08E1" w:rsidRDefault="00B05973" w:rsidP="00B16C4B">
            <w:pPr>
              <w:jc w:val="center"/>
              <w:rPr>
                <w:rFonts w:ascii="GHEA Grapalat" w:hAnsi="GHEA Grapalat" w:cs="Calibri"/>
                <w:bCs/>
                <w:color w:val="000000"/>
                <w:sz w:val="22"/>
                <w:szCs w:val="22"/>
              </w:rPr>
            </w:pPr>
            <w:r>
              <w:rPr>
                <w:rFonts w:ascii="GHEA Grapalat" w:hAnsi="GHEA Grapalat" w:cs="Calibri"/>
                <w:bCs/>
                <w:color w:val="000000"/>
                <w:sz w:val="22"/>
                <w:szCs w:val="22"/>
              </w:rPr>
              <w:t>2200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Հավի կրծքամիս</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2</w:t>
            </w:r>
          </w:p>
        </w:tc>
        <w:tc>
          <w:tcPr>
            <w:tcW w:w="1985" w:type="dxa"/>
            <w:vAlign w:val="center"/>
          </w:tcPr>
          <w:p w:rsidR="00176AE6" w:rsidRPr="00ED08E1" w:rsidRDefault="00B05973" w:rsidP="00B16C4B">
            <w:pPr>
              <w:jc w:val="center"/>
              <w:rPr>
                <w:rFonts w:ascii="GHEA Grapalat" w:hAnsi="GHEA Grapalat" w:cs="Calibri"/>
                <w:bCs/>
                <w:color w:val="000000"/>
                <w:sz w:val="22"/>
                <w:szCs w:val="22"/>
              </w:rPr>
            </w:pPr>
            <w:r>
              <w:rPr>
                <w:rFonts w:ascii="GHEA Grapalat" w:hAnsi="GHEA Grapalat" w:cs="Calibri"/>
                <w:bCs/>
                <w:color w:val="000000"/>
                <w:sz w:val="22"/>
                <w:szCs w:val="22"/>
              </w:rPr>
              <w:t>1700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Թթվասեր</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rPr>
            </w:pPr>
            <w:r>
              <w:rPr>
                <w:rFonts w:ascii="GHEA Grapalat" w:hAnsi="GHEA Grapalat"/>
              </w:rPr>
              <w:t>3</w:t>
            </w:r>
          </w:p>
        </w:tc>
        <w:tc>
          <w:tcPr>
            <w:tcW w:w="1985" w:type="dxa"/>
            <w:vAlign w:val="center"/>
          </w:tcPr>
          <w:p w:rsidR="00176AE6" w:rsidRPr="00ED08E1" w:rsidRDefault="00B05973" w:rsidP="00CE3367">
            <w:pPr>
              <w:jc w:val="center"/>
              <w:rPr>
                <w:rFonts w:ascii="GHEA Grapalat" w:hAnsi="GHEA Grapalat" w:cs="Calibri"/>
                <w:bCs/>
                <w:color w:val="000000"/>
                <w:sz w:val="22"/>
                <w:szCs w:val="22"/>
              </w:rPr>
            </w:pPr>
            <w:r>
              <w:rPr>
                <w:rFonts w:ascii="GHEA Grapalat" w:hAnsi="GHEA Grapalat" w:cs="Calibri"/>
                <w:bCs/>
                <w:color w:val="000000"/>
                <w:sz w:val="22"/>
                <w:szCs w:val="22"/>
              </w:rPr>
              <w:t>350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Կաղամբ</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4</w:t>
            </w:r>
          </w:p>
        </w:tc>
        <w:tc>
          <w:tcPr>
            <w:tcW w:w="1985" w:type="dxa"/>
            <w:vAlign w:val="center"/>
          </w:tcPr>
          <w:p w:rsidR="00176AE6" w:rsidRPr="00ED08E1" w:rsidRDefault="00B05973" w:rsidP="00CE3367">
            <w:pPr>
              <w:jc w:val="center"/>
              <w:rPr>
                <w:rFonts w:ascii="GHEA Grapalat" w:hAnsi="GHEA Grapalat" w:cs="Calibri"/>
                <w:bCs/>
                <w:color w:val="000000"/>
                <w:sz w:val="22"/>
                <w:szCs w:val="22"/>
              </w:rPr>
            </w:pPr>
            <w:r>
              <w:rPr>
                <w:rFonts w:ascii="GHEA Grapalat" w:hAnsi="GHEA Grapalat" w:cs="Calibri"/>
                <w:bCs/>
                <w:color w:val="000000"/>
                <w:sz w:val="22"/>
                <w:szCs w:val="22"/>
              </w:rPr>
              <w:t>350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Սոխ /գլուխ/</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5</w:t>
            </w:r>
          </w:p>
        </w:tc>
        <w:tc>
          <w:tcPr>
            <w:tcW w:w="1985" w:type="dxa"/>
            <w:vAlign w:val="center"/>
          </w:tcPr>
          <w:p w:rsidR="00176AE6" w:rsidRPr="00ED08E1" w:rsidRDefault="00B05973" w:rsidP="00CE3367">
            <w:pPr>
              <w:jc w:val="center"/>
              <w:rPr>
                <w:rFonts w:ascii="GHEA Grapalat" w:hAnsi="GHEA Grapalat" w:cs="Calibri"/>
                <w:bCs/>
                <w:color w:val="000000"/>
                <w:sz w:val="22"/>
                <w:szCs w:val="22"/>
              </w:rPr>
            </w:pPr>
            <w:r>
              <w:rPr>
                <w:rFonts w:ascii="GHEA Grapalat" w:hAnsi="GHEA Grapalat" w:cs="Calibri"/>
                <w:bCs/>
                <w:color w:val="000000"/>
                <w:sz w:val="22"/>
                <w:szCs w:val="22"/>
              </w:rPr>
              <w:t>450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Բազուկ</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rPr>
            </w:pPr>
            <w:r>
              <w:rPr>
                <w:rFonts w:ascii="GHEA Grapalat" w:hAnsi="GHEA Grapalat"/>
              </w:rPr>
              <w:t>6</w:t>
            </w:r>
          </w:p>
        </w:tc>
        <w:tc>
          <w:tcPr>
            <w:tcW w:w="1985" w:type="dxa"/>
            <w:vAlign w:val="center"/>
          </w:tcPr>
          <w:p w:rsidR="00176AE6" w:rsidRPr="00ED08E1" w:rsidRDefault="00B05973" w:rsidP="00CE3367">
            <w:pPr>
              <w:jc w:val="center"/>
              <w:rPr>
                <w:rFonts w:ascii="GHEA Grapalat" w:hAnsi="GHEA Grapalat" w:cs="Calibri"/>
                <w:bCs/>
                <w:color w:val="000000"/>
                <w:sz w:val="22"/>
                <w:szCs w:val="22"/>
              </w:rPr>
            </w:pPr>
            <w:r>
              <w:rPr>
                <w:rFonts w:ascii="GHEA Grapalat" w:hAnsi="GHEA Grapalat" w:cs="Calibri"/>
                <w:bCs/>
                <w:color w:val="000000"/>
                <w:sz w:val="22"/>
                <w:szCs w:val="22"/>
              </w:rPr>
              <w:t>450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Գազար</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7</w:t>
            </w:r>
          </w:p>
        </w:tc>
        <w:tc>
          <w:tcPr>
            <w:tcW w:w="1985" w:type="dxa"/>
            <w:vAlign w:val="center"/>
          </w:tcPr>
          <w:p w:rsidR="00176AE6" w:rsidRPr="00ED08E1" w:rsidRDefault="00B05973" w:rsidP="00CE3367">
            <w:pPr>
              <w:jc w:val="center"/>
              <w:rPr>
                <w:rFonts w:ascii="GHEA Grapalat" w:hAnsi="GHEA Grapalat" w:cs="Calibri"/>
                <w:bCs/>
                <w:color w:val="000000"/>
                <w:sz w:val="22"/>
                <w:szCs w:val="22"/>
              </w:rPr>
            </w:pPr>
            <w:r>
              <w:rPr>
                <w:rFonts w:ascii="GHEA Grapalat" w:hAnsi="GHEA Grapalat" w:cs="Calibri"/>
                <w:bCs/>
                <w:color w:val="000000"/>
                <w:sz w:val="22"/>
                <w:szCs w:val="22"/>
              </w:rPr>
              <w:t>550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Մածուն</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8</w:t>
            </w:r>
          </w:p>
        </w:tc>
        <w:tc>
          <w:tcPr>
            <w:tcW w:w="1985" w:type="dxa"/>
            <w:vAlign w:val="center"/>
          </w:tcPr>
          <w:p w:rsidR="00176AE6" w:rsidRPr="00ED08E1" w:rsidRDefault="00B05973" w:rsidP="00CE3367">
            <w:pPr>
              <w:jc w:val="center"/>
              <w:rPr>
                <w:rFonts w:ascii="GHEA Grapalat" w:hAnsi="GHEA Grapalat" w:cs="Calibri"/>
                <w:bCs/>
                <w:color w:val="000000"/>
                <w:sz w:val="22"/>
                <w:szCs w:val="22"/>
              </w:rPr>
            </w:pPr>
            <w:r>
              <w:rPr>
                <w:rFonts w:ascii="GHEA Grapalat" w:hAnsi="GHEA Grapalat" w:cs="Calibri"/>
                <w:bCs/>
                <w:color w:val="000000"/>
                <w:sz w:val="22"/>
                <w:szCs w:val="22"/>
              </w:rPr>
              <w:t>550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Կաթ պաստերացված</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rPr>
            </w:pPr>
            <w:r>
              <w:rPr>
                <w:rFonts w:ascii="GHEA Grapalat" w:hAnsi="GHEA Grapalat"/>
              </w:rPr>
              <w:t>9</w:t>
            </w:r>
          </w:p>
        </w:tc>
        <w:tc>
          <w:tcPr>
            <w:tcW w:w="1985" w:type="dxa"/>
            <w:vAlign w:val="center"/>
          </w:tcPr>
          <w:p w:rsidR="00176AE6" w:rsidRPr="00ED08E1" w:rsidRDefault="00B05973" w:rsidP="00CE3367">
            <w:pPr>
              <w:jc w:val="center"/>
              <w:rPr>
                <w:rFonts w:ascii="GHEA Grapalat" w:hAnsi="GHEA Grapalat" w:cs="Calibri"/>
                <w:bCs/>
                <w:color w:val="000000"/>
                <w:sz w:val="22"/>
                <w:szCs w:val="22"/>
              </w:rPr>
            </w:pPr>
            <w:r>
              <w:rPr>
                <w:rFonts w:ascii="GHEA Grapalat" w:hAnsi="GHEA Grapalat" w:cs="Calibri"/>
                <w:bCs/>
                <w:color w:val="000000"/>
                <w:sz w:val="22"/>
                <w:szCs w:val="22"/>
              </w:rPr>
              <w:t>300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Կարտոֆիլ</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10</w:t>
            </w:r>
          </w:p>
        </w:tc>
        <w:tc>
          <w:tcPr>
            <w:tcW w:w="1985" w:type="dxa"/>
            <w:vAlign w:val="center"/>
          </w:tcPr>
          <w:p w:rsidR="00176AE6" w:rsidRPr="00ED08E1" w:rsidRDefault="00B05973" w:rsidP="00FE2117">
            <w:pPr>
              <w:jc w:val="center"/>
              <w:rPr>
                <w:rFonts w:ascii="GHEA Grapalat" w:hAnsi="GHEA Grapalat" w:cs="Calibri"/>
                <w:bCs/>
                <w:color w:val="000000"/>
                <w:sz w:val="22"/>
                <w:szCs w:val="22"/>
              </w:rPr>
            </w:pPr>
            <w:r>
              <w:rPr>
                <w:rFonts w:ascii="GHEA Grapalat" w:hAnsi="GHEA Grapalat" w:cs="Calibri"/>
                <w:bCs/>
                <w:color w:val="000000"/>
                <w:sz w:val="22"/>
                <w:szCs w:val="22"/>
              </w:rPr>
              <w:t>450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Շաքարավազ</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11</w:t>
            </w:r>
          </w:p>
        </w:tc>
        <w:tc>
          <w:tcPr>
            <w:tcW w:w="1985" w:type="dxa"/>
            <w:vAlign w:val="center"/>
          </w:tcPr>
          <w:p w:rsidR="00176AE6" w:rsidRPr="00ED08E1" w:rsidRDefault="00B05973" w:rsidP="00FE2117">
            <w:pPr>
              <w:jc w:val="center"/>
              <w:rPr>
                <w:rFonts w:ascii="GHEA Grapalat" w:hAnsi="GHEA Grapalat" w:cs="Calibri"/>
                <w:bCs/>
                <w:color w:val="000000"/>
                <w:sz w:val="22"/>
                <w:szCs w:val="22"/>
              </w:rPr>
            </w:pPr>
            <w:r>
              <w:rPr>
                <w:rFonts w:ascii="GHEA Grapalat" w:hAnsi="GHEA Grapalat" w:cs="Calibri"/>
                <w:bCs/>
                <w:color w:val="000000"/>
                <w:sz w:val="22"/>
                <w:szCs w:val="22"/>
              </w:rPr>
              <w:t>80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Ձու 01 կարգի</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rPr>
            </w:pPr>
            <w:r>
              <w:rPr>
                <w:rFonts w:ascii="GHEA Grapalat" w:hAnsi="GHEA Grapalat"/>
              </w:rPr>
              <w:t>12</w:t>
            </w:r>
          </w:p>
        </w:tc>
        <w:tc>
          <w:tcPr>
            <w:tcW w:w="1985" w:type="dxa"/>
            <w:vAlign w:val="center"/>
          </w:tcPr>
          <w:p w:rsidR="00176AE6" w:rsidRPr="00ED08E1" w:rsidRDefault="00B05973" w:rsidP="00FE2117">
            <w:pPr>
              <w:jc w:val="center"/>
              <w:rPr>
                <w:rFonts w:ascii="GHEA Grapalat" w:hAnsi="GHEA Grapalat" w:cs="Calibri"/>
                <w:bCs/>
                <w:color w:val="000000"/>
                <w:sz w:val="22"/>
                <w:szCs w:val="22"/>
              </w:rPr>
            </w:pPr>
            <w:r>
              <w:rPr>
                <w:rFonts w:ascii="GHEA Grapalat" w:hAnsi="GHEA Grapalat" w:cs="Calibri"/>
                <w:bCs/>
                <w:color w:val="000000"/>
                <w:sz w:val="22"/>
                <w:szCs w:val="22"/>
              </w:rPr>
              <w:t>4500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Կարագ</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13</w:t>
            </w:r>
          </w:p>
        </w:tc>
        <w:tc>
          <w:tcPr>
            <w:tcW w:w="1985" w:type="dxa"/>
            <w:vAlign w:val="center"/>
          </w:tcPr>
          <w:p w:rsidR="00176AE6" w:rsidRPr="00ED08E1" w:rsidRDefault="00B05973" w:rsidP="00FE2117">
            <w:pPr>
              <w:jc w:val="center"/>
              <w:rPr>
                <w:rFonts w:ascii="GHEA Grapalat" w:hAnsi="GHEA Grapalat" w:cs="Calibri"/>
                <w:bCs/>
                <w:color w:val="000000"/>
                <w:sz w:val="22"/>
                <w:szCs w:val="22"/>
              </w:rPr>
            </w:pPr>
            <w:r>
              <w:rPr>
                <w:rFonts w:ascii="GHEA Grapalat" w:hAnsi="GHEA Grapalat" w:cs="Calibri"/>
                <w:bCs/>
                <w:color w:val="000000"/>
                <w:sz w:val="22"/>
                <w:szCs w:val="22"/>
              </w:rPr>
              <w:t>900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Տոմատի մածուկ</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14</w:t>
            </w:r>
          </w:p>
        </w:tc>
        <w:tc>
          <w:tcPr>
            <w:tcW w:w="1985" w:type="dxa"/>
            <w:vAlign w:val="center"/>
          </w:tcPr>
          <w:p w:rsidR="00176AE6" w:rsidRPr="00ED08E1" w:rsidRDefault="00B05973" w:rsidP="00FE2117">
            <w:pPr>
              <w:jc w:val="center"/>
              <w:rPr>
                <w:rFonts w:ascii="GHEA Grapalat" w:hAnsi="GHEA Grapalat" w:cs="Calibri"/>
                <w:bCs/>
                <w:color w:val="000000"/>
                <w:sz w:val="22"/>
                <w:szCs w:val="22"/>
              </w:rPr>
            </w:pPr>
            <w:r>
              <w:rPr>
                <w:rFonts w:ascii="GHEA Grapalat" w:hAnsi="GHEA Grapalat" w:cs="Calibri"/>
                <w:bCs/>
                <w:color w:val="000000"/>
                <w:sz w:val="22"/>
                <w:szCs w:val="22"/>
              </w:rPr>
              <w:t>600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Բրինձ</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rPr>
            </w:pPr>
            <w:r>
              <w:rPr>
                <w:rFonts w:ascii="GHEA Grapalat" w:hAnsi="GHEA Grapalat"/>
              </w:rPr>
              <w:t>15</w:t>
            </w:r>
          </w:p>
        </w:tc>
        <w:tc>
          <w:tcPr>
            <w:tcW w:w="1985" w:type="dxa"/>
            <w:vAlign w:val="center"/>
          </w:tcPr>
          <w:p w:rsidR="00176AE6" w:rsidRPr="00ED08E1" w:rsidRDefault="00B05973" w:rsidP="00FE2117">
            <w:pPr>
              <w:jc w:val="center"/>
              <w:rPr>
                <w:rFonts w:ascii="GHEA Grapalat" w:hAnsi="GHEA Grapalat" w:cs="Calibri"/>
                <w:bCs/>
                <w:color w:val="000000"/>
                <w:sz w:val="22"/>
                <w:szCs w:val="22"/>
              </w:rPr>
            </w:pPr>
            <w:r>
              <w:rPr>
                <w:rFonts w:ascii="GHEA Grapalat" w:hAnsi="GHEA Grapalat" w:cs="Calibri"/>
                <w:bCs/>
                <w:color w:val="000000"/>
                <w:sz w:val="22"/>
                <w:szCs w:val="22"/>
              </w:rPr>
              <w:t>450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Ոլոռ ամբողջական</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16</w:t>
            </w:r>
          </w:p>
        </w:tc>
        <w:tc>
          <w:tcPr>
            <w:tcW w:w="1985" w:type="dxa"/>
            <w:vAlign w:val="center"/>
          </w:tcPr>
          <w:p w:rsidR="00176AE6" w:rsidRPr="00ED08E1" w:rsidRDefault="00B05973" w:rsidP="00FE2117">
            <w:pPr>
              <w:jc w:val="center"/>
              <w:rPr>
                <w:rFonts w:ascii="GHEA Grapalat" w:hAnsi="GHEA Grapalat" w:cs="Calibri"/>
                <w:bCs/>
                <w:color w:val="000000"/>
                <w:sz w:val="22"/>
                <w:szCs w:val="22"/>
              </w:rPr>
            </w:pPr>
            <w:r>
              <w:rPr>
                <w:rFonts w:ascii="GHEA Grapalat" w:hAnsi="GHEA Grapalat" w:cs="Calibri"/>
                <w:bCs/>
                <w:color w:val="000000"/>
                <w:sz w:val="22"/>
                <w:szCs w:val="22"/>
              </w:rPr>
              <w:t>180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Կերակրի աղ մանր</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17</w:t>
            </w:r>
          </w:p>
        </w:tc>
        <w:tc>
          <w:tcPr>
            <w:tcW w:w="1985" w:type="dxa"/>
            <w:vAlign w:val="center"/>
          </w:tcPr>
          <w:p w:rsidR="00176AE6" w:rsidRPr="00ED08E1" w:rsidRDefault="00B05973" w:rsidP="00FE2117">
            <w:pPr>
              <w:jc w:val="center"/>
              <w:rPr>
                <w:rFonts w:ascii="GHEA Grapalat" w:hAnsi="GHEA Grapalat" w:cs="Calibri"/>
                <w:bCs/>
                <w:color w:val="000000"/>
                <w:sz w:val="22"/>
                <w:szCs w:val="22"/>
              </w:rPr>
            </w:pPr>
            <w:r>
              <w:rPr>
                <w:rFonts w:ascii="GHEA Grapalat" w:hAnsi="GHEA Grapalat" w:cs="Calibri"/>
                <w:bCs/>
                <w:color w:val="000000"/>
                <w:sz w:val="22"/>
                <w:szCs w:val="22"/>
              </w:rPr>
              <w:t>1500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Կոնֆետ կարամել</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rPr>
            </w:pPr>
            <w:r>
              <w:rPr>
                <w:rFonts w:ascii="GHEA Grapalat" w:hAnsi="GHEA Grapalat"/>
              </w:rPr>
              <w:t>18</w:t>
            </w:r>
          </w:p>
        </w:tc>
        <w:tc>
          <w:tcPr>
            <w:tcW w:w="1985" w:type="dxa"/>
            <w:vAlign w:val="center"/>
          </w:tcPr>
          <w:p w:rsidR="00176AE6" w:rsidRPr="00ED08E1" w:rsidRDefault="00B05973" w:rsidP="00001C7D">
            <w:pPr>
              <w:jc w:val="center"/>
              <w:rPr>
                <w:rFonts w:ascii="GHEA Grapalat" w:hAnsi="GHEA Grapalat" w:cs="Calibri"/>
                <w:bCs/>
                <w:color w:val="000000"/>
                <w:sz w:val="22"/>
                <w:szCs w:val="22"/>
              </w:rPr>
            </w:pPr>
            <w:r>
              <w:rPr>
                <w:rFonts w:ascii="GHEA Grapalat" w:hAnsi="GHEA Grapalat" w:cs="Calibri"/>
                <w:bCs/>
                <w:color w:val="000000"/>
                <w:sz w:val="22"/>
                <w:szCs w:val="22"/>
              </w:rPr>
              <w:t>1300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Քաղցր թխվածքաբլիթ</w:t>
            </w:r>
          </w:p>
        </w:tc>
      </w:tr>
      <w:tr w:rsidR="00176AE6" w:rsidTr="00450770">
        <w:tc>
          <w:tcPr>
            <w:tcW w:w="817" w:type="dxa"/>
            <w:vAlign w:val="center"/>
          </w:tcPr>
          <w:p w:rsidR="00176AE6" w:rsidRPr="00A71D81" w:rsidRDefault="00176AE6" w:rsidP="00450770">
            <w:pPr>
              <w:pStyle w:val="23"/>
              <w:spacing w:line="240" w:lineRule="auto"/>
              <w:ind w:firstLine="0"/>
              <w:jc w:val="center"/>
              <w:rPr>
                <w:rFonts w:ascii="GHEA Grapalat" w:hAnsi="GHEA Grapalat"/>
                <w:sz w:val="16"/>
              </w:rPr>
            </w:pPr>
            <w:r>
              <w:rPr>
                <w:rFonts w:ascii="GHEA Grapalat" w:hAnsi="GHEA Grapalat"/>
                <w:sz w:val="16"/>
              </w:rPr>
              <w:t>19</w:t>
            </w:r>
          </w:p>
        </w:tc>
        <w:tc>
          <w:tcPr>
            <w:tcW w:w="1985" w:type="dxa"/>
            <w:vAlign w:val="center"/>
          </w:tcPr>
          <w:p w:rsidR="00176AE6" w:rsidRPr="00ED08E1" w:rsidRDefault="00B05973" w:rsidP="00001C7D">
            <w:pPr>
              <w:jc w:val="center"/>
              <w:rPr>
                <w:rFonts w:ascii="GHEA Grapalat" w:hAnsi="GHEA Grapalat" w:cs="Calibri"/>
                <w:bCs/>
                <w:color w:val="000000"/>
                <w:sz w:val="22"/>
                <w:szCs w:val="22"/>
              </w:rPr>
            </w:pPr>
            <w:r>
              <w:rPr>
                <w:rFonts w:ascii="GHEA Grapalat" w:hAnsi="GHEA Grapalat" w:cs="Calibri"/>
                <w:bCs/>
                <w:color w:val="000000"/>
                <w:sz w:val="22"/>
                <w:szCs w:val="22"/>
              </w:rPr>
              <w:t>1400</w:t>
            </w:r>
          </w:p>
        </w:tc>
        <w:tc>
          <w:tcPr>
            <w:tcW w:w="6769" w:type="dxa"/>
          </w:tcPr>
          <w:p w:rsidR="00176AE6" w:rsidRPr="00ED08E1" w:rsidRDefault="00B05973" w:rsidP="00450770">
            <w:pPr>
              <w:rPr>
                <w:rFonts w:ascii="GHEA Grapalat" w:hAnsi="GHEA Grapalat" w:cs="Calibri"/>
                <w:bCs/>
                <w:color w:val="000000"/>
                <w:sz w:val="22"/>
                <w:szCs w:val="22"/>
              </w:rPr>
            </w:pPr>
            <w:r>
              <w:rPr>
                <w:rFonts w:ascii="GHEA Grapalat" w:hAnsi="GHEA Grapalat" w:cs="Calibri"/>
                <w:bCs/>
                <w:color w:val="000000"/>
                <w:sz w:val="22"/>
                <w:szCs w:val="22"/>
              </w:rPr>
              <w:t>Քաղցր թխվածքաբլիթ</w:t>
            </w:r>
          </w:p>
        </w:tc>
      </w:tr>
    </w:tbl>
    <w:p w:rsidR="00176AE6" w:rsidRDefault="00176AE6" w:rsidP="00176AE6"/>
    <w:p w:rsidR="00C253F8" w:rsidRDefault="00C253F8" w:rsidP="00EF3662">
      <w:pPr>
        <w:pStyle w:val="23"/>
        <w:spacing w:line="240" w:lineRule="auto"/>
        <w:ind w:firstLine="567"/>
        <w:rPr>
          <w:rFonts w:ascii="GHEA Grapalat" w:hAnsi="GHEA Grapalat"/>
        </w:rPr>
      </w:pPr>
    </w:p>
    <w:p w:rsidR="00C253F8" w:rsidRDefault="00C253F8" w:rsidP="00EF3662">
      <w:pPr>
        <w:pStyle w:val="23"/>
        <w:spacing w:line="240" w:lineRule="auto"/>
        <w:ind w:firstLine="567"/>
        <w:rPr>
          <w:rFonts w:ascii="GHEA Grapalat" w:hAnsi="GHEA Grapalat"/>
        </w:rPr>
      </w:pPr>
    </w:p>
    <w:p w:rsidR="00096865" w:rsidRPr="00A71D81"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096865" w:rsidRPr="00A71D81" w:rsidRDefault="00096865" w:rsidP="00EF3662">
      <w:pPr>
        <w:ind w:firstLine="567"/>
        <w:rPr>
          <w:rFonts w:ascii="GHEA Grapalat" w:hAnsi="GHEA Grapalat" w:cs="Sylfaen"/>
          <w:i/>
          <w:sz w:val="20"/>
          <w:lang w:val="es-ES"/>
        </w:rPr>
      </w:pPr>
    </w:p>
    <w:p w:rsidR="00845AA5" w:rsidRPr="00A71D81" w:rsidRDefault="00845AA5" w:rsidP="00EF3662">
      <w:pPr>
        <w:ind w:firstLine="567"/>
        <w:rPr>
          <w:rFonts w:ascii="GHEA Grapalat" w:hAnsi="GHEA Grapalat" w:cs="Sylfaen"/>
          <w:i/>
          <w:sz w:val="20"/>
          <w:lang w:val="es-ES"/>
        </w:rPr>
      </w:pPr>
    </w:p>
    <w:p w:rsidR="00C062F2" w:rsidRDefault="00C062F2" w:rsidP="00EF3662">
      <w:pPr>
        <w:jc w:val="center"/>
        <w:rPr>
          <w:rFonts w:ascii="GHEA Grapalat" w:hAnsi="GHEA Grapalat"/>
          <w:b/>
          <w:sz w:val="20"/>
          <w:lang w:val="es-ES"/>
        </w:rPr>
      </w:pPr>
    </w:p>
    <w:p w:rsidR="00C062F2" w:rsidRDefault="00C062F2" w:rsidP="00EF3662">
      <w:pPr>
        <w:jc w:val="center"/>
        <w:rPr>
          <w:rFonts w:ascii="GHEA Grapalat" w:hAnsi="GHEA Grapalat"/>
          <w:b/>
          <w:sz w:val="20"/>
          <w:lang w:val="es-ES"/>
        </w:rPr>
      </w:pPr>
    </w:p>
    <w:p w:rsidR="00C062F2" w:rsidRDefault="00C062F2" w:rsidP="00EF3662">
      <w:pPr>
        <w:jc w:val="center"/>
        <w:rPr>
          <w:rFonts w:ascii="GHEA Grapalat" w:hAnsi="GHEA Grapalat"/>
          <w:b/>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ՄԱՍՆԱԿՑԻՄԱՍՆԱԿՑՈՒԹՅԱՆԻՐԱՎՈՒՆՔԻՊԱՀԱՆՋՆԵՐԸ</w:t>
      </w:r>
      <w:r w:rsidRPr="00A71D81">
        <w:rPr>
          <w:rFonts w:ascii="GHEA Grapalat" w:hAnsi="GHEA Grapalat"/>
          <w:b/>
          <w:sz w:val="20"/>
          <w:lang w:val="es-ES"/>
        </w:rPr>
        <w:t xml:space="preserve">, </w:t>
      </w:r>
      <w:proofErr w:type="gramStart"/>
      <w:r w:rsidRPr="00A71D81">
        <w:rPr>
          <w:rFonts w:ascii="GHEA Grapalat" w:hAnsi="GHEA Grapalat" w:cs="Sylfaen"/>
          <w:b/>
          <w:sz w:val="20"/>
        </w:rPr>
        <w:t>ՈՐԱԿԱՎՈՐՄԱՆՉԱՓԱՆԻՇՆԵՐԸ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cs="Sylfaen"/>
          <w:b/>
          <w:sz w:val="20"/>
          <w:lang w:val="es-ES"/>
        </w:rPr>
        <w:t>Գ</w:t>
      </w:r>
      <w:r w:rsidRPr="00A71D81">
        <w:rPr>
          <w:rFonts w:ascii="GHEA Grapalat" w:hAnsi="GHEA Grapalat" w:cs="Sylfaen"/>
          <w:b/>
          <w:sz w:val="20"/>
        </w:rPr>
        <w:t>ՆԱՀԱՏՄԱՆԿԱՐ</w:t>
      </w:r>
      <w:r w:rsidRPr="00A71D81">
        <w:rPr>
          <w:rFonts w:ascii="GHEA Grapalat" w:hAnsi="GHEA Grapalat" w:cs="Sylfaen"/>
          <w:b/>
          <w:sz w:val="20"/>
          <w:lang w:val="es-ES"/>
        </w:rPr>
        <w:t>Գ</w:t>
      </w:r>
      <w:r w:rsidRPr="00A71D81">
        <w:rPr>
          <w:rFonts w:ascii="GHEA Grapalat" w:hAnsi="GHEA Grapalat" w:cs="Sylfaen"/>
          <w:b/>
          <w:sz w:val="20"/>
        </w:rPr>
        <w:t>Ը</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մասնակցելուիրավունքչունենանձինք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որոնքհայտըներկայացնելուօրվադրությամբդատականկարգովճանաչվելենսնանկ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որոնքկամորոնց</w:t>
      </w:r>
      <w:r w:rsidRPr="006D2E03">
        <w:rPr>
          <w:rFonts w:ascii="GHEA Grapalat" w:hAnsi="GHEA Grapalat" w:cs="Sylfaen"/>
          <w:sz w:val="20"/>
          <w:szCs w:val="20"/>
        </w:rPr>
        <w:t>գործադիրմարմնիներկայացուցիչըհայտըներկայացնելուօրվաննախորդող</w:t>
      </w:r>
      <w:r w:rsidR="00D30C7A" w:rsidRPr="006D2E03">
        <w:rPr>
          <w:rFonts w:ascii="GHEA Grapalat" w:hAnsi="GHEA Grapalat" w:cs="Sylfaen"/>
          <w:sz w:val="20"/>
          <w:szCs w:val="20"/>
          <w:lang w:val="hy-AM"/>
        </w:rPr>
        <w:t>հինգ</w:t>
      </w:r>
      <w:r w:rsidRPr="006D2E03">
        <w:rPr>
          <w:rFonts w:ascii="GHEA Grapalat" w:hAnsi="GHEA Grapalat" w:cs="Sylfaen"/>
          <w:sz w:val="20"/>
          <w:szCs w:val="20"/>
        </w:rPr>
        <w:t>տարիներիընթացքումդատապարտվածէեղել</w:t>
      </w:r>
      <w:r w:rsidRPr="006D2E03">
        <w:rPr>
          <w:rFonts w:ascii="GHEA Grapalat" w:hAnsi="GHEA Grapalat"/>
          <w:sz w:val="20"/>
          <w:szCs w:val="20"/>
        </w:rPr>
        <w:t>ահաբեկչությանֆինանսավորման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երեխայիշահագործմանկամմարդկայինթրաֆիքինգներառողհանցագործության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հանցավորհամագործակցությունստեղծելուկամդրանմասնակցելու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կաշառքտալուկամկաշառքիմիջնորդությանևօրենքովնախատեսվածտնտեսականգործունեությանդեմուղղվածհանցագործություններիհամար</w:t>
      </w:r>
      <w:r w:rsidRPr="006D2E03">
        <w:rPr>
          <w:rFonts w:ascii="GHEA Grapalat" w:hAnsi="GHEA Grapalat"/>
          <w:sz w:val="20"/>
          <w:szCs w:val="20"/>
          <w:lang w:val="es-ES"/>
        </w:rPr>
        <w:t>,</w:t>
      </w:r>
      <w:r w:rsidRPr="006D2E03">
        <w:rPr>
          <w:rFonts w:ascii="GHEA Grapalat" w:hAnsi="GHEA Grapalat" w:cs="Sylfaen"/>
          <w:sz w:val="20"/>
          <w:szCs w:val="20"/>
        </w:rPr>
        <w:t>բացառությամբայնդեպքերի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երբդատվածությունըօրենքովսահմանվածկարգովհանվածկամմարվածէ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00D30C7A" w:rsidRPr="006D2E03">
        <w:rPr>
          <w:rFonts w:ascii="GHEA Grapalat" w:hAnsi="GHEA Grapalat" w:cs="Sylfaen"/>
          <w:sz w:val="20"/>
          <w:szCs w:val="20"/>
        </w:rPr>
        <w:t>որոնցվերաբերյալգնումներիոլորտումհակամրցակցայինհամաձայնության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lastRenderedPageBreak/>
        <w:t>իսկբողոքարկվածլինելուդեպքումթողնվելէանփոփոխ</w:t>
      </w:r>
      <w:r w:rsidR="00D30C7A" w:rsidRPr="006D2E03">
        <w:rPr>
          <w:rFonts w:ascii="Cambria Math" w:hAnsi="Cambria Math" w:cs="Cambria Math"/>
          <w:sz w:val="20"/>
          <w:szCs w:val="20"/>
          <w:lang w:val="es-ES"/>
        </w:rPr>
        <w:t>․</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որոնքհայտըներկայացնելուօրվադրությամբ</w:t>
      </w:r>
      <w:r w:rsidRPr="006D2E03">
        <w:rPr>
          <w:rFonts w:ascii="GHEA Grapalat" w:hAnsi="GHEA Grapalat" w:cs="Sylfaen"/>
          <w:sz w:val="20"/>
          <w:szCs w:val="20"/>
        </w:rPr>
        <w:t>ներառվածենգնումներիգործընթացինմասնակցելուիրավունքչունեցողմասնակիցներիցուցակում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Sylfaen"/>
          <w:sz w:val="20"/>
          <w:lang w:val="es-ES"/>
        </w:rPr>
        <w:t>կետովնախատեսվածգրավորհայտարարություն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Բացիսույնկետովնախատեսվածհայտարարությունիցմասնակցությանիրավունքիգնահատմանհամարմասնակցից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այդթվումընտրվածմասնակցիցայլփաստաթղթերկամհիմնավորումներչենկարողպահանջվել</w:t>
      </w:r>
      <w:r w:rsidR="00EB487B" w:rsidRPr="006D2E03">
        <w:rPr>
          <w:rFonts w:ascii="GHEA Grapalat" w:hAnsi="GHEA Grapalat" w:cs="Sylfaen"/>
          <w:sz w:val="20"/>
          <w:lang w:val="es-ES"/>
        </w:rPr>
        <w:t>:</w:t>
      </w:r>
      <w:r w:rsidR="007A4BB9" w:rsidRPr="006D2E03">
        <w:rPr>
          <w:rFonts w:ascii="GHEA Grapalat" w:hAnsi="GHEA Grapalat" w:cs="Tahoma"/>
          <w:sz w:val="20"/>
        </w:rPr>
        <w:t>Մասնակցիհայտարարությանիսկությունըգնահատողհանձնաժողովը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գնահատումէսույնհրավերովսահմանվածպայմաններով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Pr="006D2E03">
        <w:rPr>
          <w:rFonts w:ascii="GHEA Grapalat" w:hAnsi="GHEA Grapalat" w:cs="Sylfaen"/>
          <w:sz w:val="20"/>
          <w:szCs w:val="20"/>
        </w:rPr>
        <w:t>Արգելվումէ</w:t>
      </w:r>
      <w:r w:rsidRPr="006D2E03">
        <w:rPr>
          <w:rFonts w:ascii="GHEA Grapalat" w:hAnsi="GHEA Grapalat"/>
          <w:sz w:val="20"/>
          <w:szCs w:val="20"/>
        </w:rPr>
        <w:t>սույնկետովսահմանվածփոխկապակցված</w:t>
      </w:r>
      <w:r w:rsidRPr="00A71D81">
        <w:rPr>
          <w:rFonts w:ascii="GHEA Grapalat" w:hAnsi="GHEA Grapalat"/>
          <w:sz w:val="20"/>
          <w:szCs w:val="20"/>
        </w:rPr>
        <w:t>անձանցև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կողմիցհիմնադրվածկամավելիքանհիսունտոկոսմիևնույնանձի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պատկանողբաժնեմաս</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ունեցողկազմակերպություններիմիաժամանակյամասնակցությունը</w:t>
      </w:r>
      <w:r w:rsidR="00EB487B" w:rsidRPr="00A71D81">
        <w:rPr>
          <w:rFonts w:ascii="GHEA Grapalat" w:hAnsi="GHEA Grapalat"/>
          <w:sz w:val="20"/>
          <w:szCs w:val="20"/>
        </w:rPr>
        <w:t>սույն</w:t>
      </w:r>
      <w:r w:rsidR="0028726A" w:rsidRPr="00A71D81">
        <w:rPr>
          <w:rFonts w:ascii="GHEA Grapalat" w:hAnsi="GHEA Grapalat"/>
          <w:sz w:val="20"/>
          <w:szCs w:val="20"/>
        </w:rPr>
        <w:t>ընթացակարգին</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rPr>
        <w:t>բացառությամբպետությանկամհամայնքներիկողմիցհիմնադրվածկազմակերպություններիև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rPr>
        <w:t>գ</w:t>
      </w:r>
      <w:r w:rsidRPr="00A71D81">
        <w:rPr>
          <w:rFonts w:ascii="GHEA Grapalat" w:hAnsi="GHEA Grapalat" w:cs="Sylfaen"/>
          <w:sz w:val="20"/>
        </w:rPr>
        <w:t>ործունեությանկար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szCs w:val="20"/>
        </w:rPr>
        <w:t>մասնակցությանդեպքերի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00EB487B" w:rsidRPr="00A71D81">
        <w:rPr>
          <w:rFonts w:ascii="GHEA Grapalat" w:hAnsi="GHEA Grapalat"/>
          <w:sz w:val="20"/>
          <w:szCs w:val="20"/>
        </w:rPr>
        <w:t>կետի</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w:t>
      </w:r>
      <w:r w:rsidRPr="00A71D81">
        <w:rPr>
          <w:rFonts w:ascii="GHEA Grapalat" w:hAnsi="GHEA Grapalat"/>
          <w:color w:val="000000"/>
          <w:sz w:val="20"/>
          <w:szCs w:val="20"/>
          <w:lang w:val="hy-AM"/>
        </w:rPr>
        <w:lastRenderedPageBreak/>
        <w:t>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Pr="00A71D81">
        <w:rPr>
          <w:rFonts w:ascii="GHEA Grapalat" w:hAnsi="GHEA Grapalat" w:cs="Sylfaen"/>
          <w:sz w:val="20"/>
          <w:lang w:val="hy-AM"/>
        </w:rPr>
        <w:t>Մասնակիցը</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գն</w:t>
      </w:r>
      <w:r w:rsidR="00D53B42" w:rsidRPr="00D53B42">
        <w:rPr>
          <w:rFonts w:ascii="GHEA Grapalat" w:hAnsi="GHEA Grapalat" w:cs="Arial"/>
          <w:sz w:val="20"/>
          <w:lang w:val="hy-AM"/>
        </w:rPr>
        <w:t xml:space="preserve">ման գնի </w:t>
      </w:r>
      <w:r w:rsidR="00EA4B24" w:rsidRPr="00A71D81">
        <w:rPr>
          <w:rFonts w:ascii="GHEA Grapalat" w:hAnsi="GHEA Grapalat"/>
          <w:color w:val="000000"/>
          <w:sz w:val="20"/>
          <w:szCs w:val="20"/>
          <w:lang w:val="hy-AM"/>
        </w:rPr>
        <w:t>15 տոկոսի</w:t>
      </w:r>
      <w:r w:rsidR="00EA4B24" w:rsidRPr="00A71D81">
        <w:rPr>
          <w:rStyle w:val="af6"/>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իրականացվելգործակալությանպայմանագիրկնքելումիջոցով։</w:t>
      </w:r>
      <w:r w:rsidRPr="00A71D81">
        <w:rPr>
          <w:rFonts w:ascii="GHEA Grapalat" w:hAnsi="GHEA Grapalat" w:cs="Sylfaen"/>
          <w:sz w:val="20"/>
          <w:szCs w:val="24"/>
          <w:lang w:eastAsia="en-US"/>
        </w:rPr>
        <w:t>Գործակալությանպայմանագրիկողմչիկարողհանդիսանալսույնընթացակարգին</w:t>
      </w:r>
      <w:r w:rsidR="003A7A32" w:rsidRPr="00A71D81">
        <w:rPr>
          <w:rFonts w:ascii="GHEA Grapalat" w:hAnsi="GHEA Grapalat" w:cs="Sylfaen"/>
          <w:sz w:val="20"/>
          <w:lang w:val="af-ZA"/>
        </w:rPr>
        <w:t>(</w:t>
      </w:r>
      <w:r w:rsidR="003A7A32" w:rsidRPr="00A71D81">
        <w:rPr>
          <w:rFonts w:ascii="GHEA Grapalat" w:hAnsi="GHEA Grapalat" w:cs="Sylfaen"/>
          <w:sz w:val="20"/>
        </w:rPr>
        <w:t>միևնույնչափաբաժնին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մասնակցելունպատակովհայտներկայացրածմասնակիցը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Մասնակիցներըկարողենսույնընթացակարգինմասնակցելհամատեղգործունեությանկարգով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։Նմանդեպքում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համատեղգործունեությանպայմանագրիկողմերիցորևէմեկըչիկարողնույնընթացակարգին</w:t>
      </w:r>
      <w:r w:rsidR="003A7A32" w:rsidRPr="00A71D81">
        <w:rPr>
          <w:rFonts w:ascii="GHEA Grapalat" w:hAnsi="GHEA Grapalat" w:cs="Sylfaen"/>
        </w:rPr>
        <w:t>(</w:t>
      </w:r>
      <w:r w:rsidR="003A7A32" w:rsidRPr="00A71D81">
        <w:rPr>
          <w:rFonts w:ascii="GHEA Grapalat" w:hAnsi="GHEA Grapalat" w:cs="Sylfaen"/>
          <w:lang w:val="en-US"/>
        </w:rPr>
        <w:t>միևնույնչափաբաժնին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ներկայացնելառանձինհայտ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Սույնպարբերությանպահանջիչպահպանմանդեպքում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հայտերիբացմաննիստումմերժվումենինչպեսհամատեղգործունեությանկարգով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այնպեսէլառանձիններկայացվածհայտերը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ասնակիցներըկրումենհամատեղևհամապարտպատասխանատվություն</w:t>
      </w:r>
      <w:r w:rsidR="000A6B75" w:rsidRPr="00A71D81">
        <w:rPr>
          <w:rFonts w:ascii="GHEA Grapalat" w:hAnsi="GHEA Grapalat" w:cs="Sylfaen"/>
          <w:szCs w:val="24"/>
        </w:rPr>
        <w:t>:Ընդ որում,</w:t>
      </w:r>
      <w:r w:rsidR="000A6B75" w:rsidRPr="00A71D81">
        <w:rPr>
          <w:rFonts w:ascii="GHEA Grapalat" w:hAnsi="GHEA Grapalat" w:cs="Sylfaen"/>
          <w:szCs w:val="24"/>
          <w:lang w:val="ru-RU"/>
        </w:rPr>
        <w:t>կոնսորցիումիանդամիկոնսորցիումիցդուրսգալուդեպքումկոնսորցիումիհետ</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A71D81">
        <w:rPr>
          <w:rFonts w:ascii="GHEA Grapalat" w:hAnsi="GHEA Grapalat" w:cs="Sylfaen"/>
          <w:szCs w:val="24"/>
          <w:lang w:val="hy-AM"/>
        </w:rPr>
        <w:t>:</w:t>
      </w:r>
    </w:p>
    <w:p w:rsidR="00581DC3" w:rsidRPr="00A71D81" w:rsidRDefault="00581DC3" w:rsidP="008401E7">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ՀՐԱՎԵՐԻՊԱՐԶԱԲԱՆՈՒՄԸ</w:t>
      </w:r>
      <w:r w:rsidRPr="00A71D81">
        <w:rPr>
          <w:rFonts w:ascii="GHEA Grapalat" w:hAnsi="GHEA Grapalat" w:cs="Arial"/>
          <w:b/>
          <w:sz w:val="20"/>
        </w:rPr>
        <w:t>ԵՎ</w:t>
      </w:r>
      <w:r w:rsidRPr="00A71D81">
        <w:rPr>
          <w:rFonts w:ascii="GHEA Grapalat" w:hAnsi="GHEA Grapalat" w:cs="Sylfaen"/>
          <w:b/>
          <w:sz w:val="20"/>
        </w:rPr>
        <w:t>ՀՐԱՎԵՐՈՒՄՓՈՓՈԽՈՒԹՅՈՒՆԿԱՏԱՐԵԼՈՒԿԱՐԳԸ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րդհոդվածիհամաձայն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ասնակիցնիրավունքունի</w:t>
      </w:r>
      <w:r w:rsidR="00AE4008" w:rsidRPr="00A71D81">
        <w:rPr>
          <w:rFonts w:ascii="GHEA Grapalat" w:hAnsi="GHEA Grapalat" w:cs="Sylfaen"/>
          <w:sz w:val="20"/>
        </w:rPr>
        <w:t>պ</w:t>
      </w:r>
      <w:r w:rsidRPr="00A71D81">
        <w:rPr>
          <w:rFonts w:ascii="GHEA Grapalat" w:hAnsi="GHEA Grapalat" w:cs="Sylfaen"/>
          <w:sz w:val="20"/>
        </w:rPr>
        <w:t>ատվիրատուիցպահանջելհրավերիպարզաբանում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Մասնակիցնիրավունքունիհայտերիներկայացմանվերջնաժամկետըլրանալուցառնվազնհինգօրացուցայինօրառաջ</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Pr="00A71D81">
        <w:rPr>
          <w:rFonts w:ascii="GHEA Grapalat" w:hAnsi="GHEA Grapalat" w:cs="Sylfaen"/>
          <w:sz w:val="20"/>
        </w:rPr>
        <w:t>պահանջելուհրավերիպարզաբանում</w:t>
      </w:r>
      <w:r w:rsidR="004D5671" w:rsidRPr="00A71D81">
        <w:rPr>
          <w:rFonts w:ascii="GHEA Grapalat" w:hAnsi="GHEA Grapalat" w:cs="Tahoma"/>
          <w:sz w:val="20"/>
        </w:rPr>
        <w:t>։</w:t>
      </w:r>
      <w:r w:rsidR="000946A3" w:rsidRPr="00A71D81">
        <w:rPr>
          <w:rFonts w:ascii="GHEA Grapalat" w:hAnsi="GHEA Grapalat"/>
          <w:sz w:val="20"/>
        </w:rPr>
        <w:t>Հանձնաժողովը</w:t>
      </w:r>
      <w:r w:rsidR="000946A3" w:rsidRPr="00A71D81">
        <w:rPr>
          <w:rFonts w:ascii="GHEA Grapalat" w:hAnsi="GHEA Grapalat" w:cs="Sylfaen"/>
          <w:sz w:val="20"/>
        </w:rPr>
        <w:t>հարցումը</w:t>
      </w:r>
      <w:r w:rsidRPr="00A71D81">
        <w:rPr>
          <w:rFonts w:ascii="GHEA Grapalat" w:hAnsi="GHEA Grapalat" w:cs="Sylfaen"/>
          <w:sz w:val="20"/>
        </w:rPr>
        <w:t>կատարած</w:t>
      </w:r>
      <w:r w:rsidR="000946A3" w:rsidRPr="00A71D81">
        <w:rPr>
          <w:rFonts w:ascii="GHEA Grapalat" w:hAnsi="GHEA Grapalat" w:cs="Arial"/>
          <w:sz w:val="20"/>
        </w:rPr>
        <w:t>մ</w:t>
      </w:r>
      <w:r w:rsidR="000946A3" w:rsidRPr="00A71D81">
        <w:rPr>
          <w:rFonts w:ascii="GHEA Grapalat" w:hAnsi="GHEA Grapalat" w:cs="Sylfaen"/>
          <w:sz w:val="20"/>
        </w:rPr>
        <w:t>ասնակցին</w:t>
      </w:r>
      <w:r w:rsidRPr="00A71D81">
        <w:rPr>
          <w:rFonts w:ascii="GHEA Grapalat" w:hAnsi="GHEA Grapalat" w:cs="Sylfaen"/>
          <w:sz w:val="20"/>
        </w:rPr>
        <w:t>պարզաբանումըտրամադրումէ</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Sylfaen"/>
          <w:sz w:val="20"/>
        </w:rPr>
        <w:t>ստանալուօրվանհաջորդողեր</w:t>
      </w:r>
      <w:r w:rsidR="00A93710" w:rsidRPr="00A71D81">
        <w:rPr>
          <w:rFonts w:ascii="GHEA Grapalat" w:hAnsi="GHEA Grapalat" w:cs="Sylfaen"/>
          <w:sz w:val="20"/>
        </w:rPr>
        <w:t>կու</w:t>
      </w:r>
      <w:r w:rsidRPr="00A71D81">
        <w:rPr>
          <w:rFonts w:ascii="GHEA Grapalat" w:hAnsi="GHEA Grapalat" w:cs="Sylfaen"/>
          <w:sz w:val="20"/>
        </w:rPr>
        <w:t>օրացուցայինօրվաընթացքում</w:t>
      </w:r>
      <w:r w:rsidR="004D5671" w:rsidRPr="00A71D81">
        <w:rPr>
          <w:rFonts w:ascii="GHEA Grapalat" w:hAnsi="GHEA Grapalat" w:cs="Tahoma"/>
          <w:sz w:val="20"/>
        </w:rPr>
        <w:t>։</w:t>
      </w:r>
      <w:r w:rsidR="006265F4" w:rsidRPr="000C6CB3">
        <w:rPr>
          <w:rFonts w:ascii="GHEA Grapalat" w:hAnsi="GHEA Grapalat" w:cs="Tahoma"/>
          <w:sz w:val="20"/>
          <w:vertAlign w:val="superscript"/>
          <w:lang w:val="af-ZA"/>
        </w:rPr>
        <w:t>5</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Հարցմանևպարզաբանումներիբովանդակությանմասինհայտարարությունը</w:t>
      </w:r>
      <w:r w:rsidR="00781688" w:rsidRPr="00A71D81">
        <w:rPr>
          <w:rFonts w:ascii="GHEA Grapalat" w:hAnsi="GHEA Grapalat" w:cs="Arial"/>
          <w:sz w:val="20"/>
        </w:rPr>
        <w:t>պարզաբանումըտրամադրելուօրը</w:t>
      </w:r>
      <w:r w:rsidRPr="00A71D81">
        <w:rPr>
          <w:rFonts w:ascii="GHEA Grapalat" w:hAnsi="GHEA Grapalat" w:cs="Sylfaen"/>
          <w:sz w:val="20"/>
        </w:rPr>
        <w:t>հրապարակվումէ</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rPr>
        <w:t>գործող</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Գնումներիհայտարարություններ</w:t>
      </w:r>
      <w:r w:rsidR="001C76F7" w:rsidRPr="00A71D81">
        <w:rPr>
          <w:rFonts w:ascii="GHEA Grapalat" w:hAnsi="GHEA Grapalat"/>
          <w:lang w:val="af-ZA"/>
        </w:rPr>
        <w:t>»</w:t>
      </w:r>
      <w:r w:rsidR="00051B7F" w:rsidRPr="00A71D81">
        <w:rPr>
          <w:rFonts w:ascii="GHEA Grapalat" w:hAnsi="GHEA Grapalat" w:cs="Sylfaen"/>
          <w:sz w:val="20"/>
        </w:rPr>
        <w:t>բաժնի</w:t>
      </w:r>
      <w:r w:rsidR="001C76F7" w:rsidRPr="00A71D81">
        <w:rPr>
          <w:rFonts w:ascii="GHEA Grapalat" w:hAnsi="GHEA Grapalat"/>
          <w:lang w:val="af-ZA"/>
        </w:rPr>
        <w:t>«</w:t>
      </w:r>
      <w:r w:rsidR="00051B7F" w:rsidRPr="00A71D81">
        <w:rPr>
          <w:rFonts w:ascii="GHEA Grapalat" w:hAnsi="GHEA Grapalat" w:cs="Sylfaen"/>
          <w:sz w:val="20"/>
        </w:rPr>
        <w:t>Հրավերներիպարզաբանումներիվերաբերյալհայտարարություններ</w:t>
      </w:r>
      <w:r w:rsidR="001C76F7" w:rsidRPr="00A71D81">
        <w:rPr>
          <w:rFonts w:ascii="GHEA Grapalat" w:hAnsi="GHEA Grapalat"/>
          <w:lang w:val="af-ZA"/>
        </w:rPr>
        <w:t>»</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Pr="00A71D81">
        <w:rPr>
          <w:rFonts w:ascii="GHEA Grapalat" w:hAnsi="GHEA Grapalat" w:cs="Sylfaen"/>
          <w:sz w:val="20"/>
        </w:rPr>
        <w:t>առանցնշելուհարցումըկատարած</w:t>
      </w:r>
      <w:r w:rsidR="00051B7F" w:rsidRPr="00A71D81">
        <w:rPr>
          <w:rFonts w:ascii="GHEA Grapalat" w:hAnsi="GHEA Grapalat" w:cs="Arial"/>
          <w:sz w:val="20"/>
        </w:rPr>
        <w:t>մ</w:t>
      </w:r>
      <w:r w:rsidRPr="00A71D81">
        <w:rPr>
          <w:rFonts w:ascii="GHEA Grapalat" w:hAnsi="GHEA Grapalat" w:cs="Sylfaen"/>
          <w:sz w:val="20"/>
        </w:rPr>
        <w:t>ասնակցիտվյալները</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Պարզաբանումչիտրամադրվում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եթեհարցումըկատարվելէսույն</w:t>
      </w:r>
      <w:r w:rsidRPr="00A71D81">
        <w:rPr>
          <w:rFonts w:ascii="GHEA Grapalat" w:hAnsi="GHEA Grapalat" w:cs="Sylfaen"/>
          <w:sz w:val="20"/>
        </w:rPr>
        <w:t>բաժն</w:t>
      </w:r>
      <w:r w:rsidRPr="00A71D81">
        <w:rPr>
          <w:rFonts w:ascii="GHEA Grapalat" w:hAnsi="GHEA Grapalat" w:cs="Sylfaen"/>
          <w:sz w:val="20"/>
          <w:lang w:val="ru-RU"/>
        </w:rPr>
        <w:t>ովսահմանվածժամկետիխախտմամբ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եթեհարցումըդուրսէ</w:t>
      </w:r>
      <w:r w:rsidR="009A73D5" w:rsidRPr="00A71D81">
        <w:rPr>
          <w:rFonts w:ascii="GHEA Grapalat" w:hAnsi="GHEA Grapalat" w:cs="Arial Unicode"/>
          <w:sz w:val="20"/>
        </w:rPr>
        <w:t>սույն</w:t>
      </w:r>
      <w:r w:rsidRPr="00A71D81">
        <w:rPr>
          <w:rFonts w:ascii="GHEA Grapalat" w:hAnsi="GHEA Grapalat" w:cs="Sylfaen"/>
          <w:sz w:val="20"/>
          <w:lang w:val="ru-RU"/>
        </w:rPr>
        <w:t>հրավերիբովանդակությանշրջանակից</w:t>
      </w:r>
      <w:r w:rsidR="005A16C6" w:rsidRPr="00A71D81">
        <w:rPr>
          <w:rFonts w:ascii="GHEA Grapalat" w:hAnsi="GHEA Grapalat" w:cs="Sylfaen"/>
          <w:sz w:val="20"/>
          <w:lang w:val="ru-RU"/>
        </w:rPr>
        <w:t>կամեթեհարցումըվերաբերումէվերջինիսկողմիցառաջարկվելիքապրանքներիտեխնիկականբնութագրերի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սույնհրավերովնախատեսվածտեխնիկականբնութագրերինհամարժեքությանհամա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00A4729F" w:rsidRPr="00A71D81">
        <w:rPr>
          <w:rFonts w:ascii="GHEA Grapalat" w:hAnsi="GHEA Grapalat"/>
          <w:sz w:val="20"/>
          <w:szCs w:val="20"/>
        </w:rPr>
        <w:t>Ընդորում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ասնակիցըգրավործանուցվումէպարզաբանումչտրամադրելուհիմքերիմասին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հարցումըստանալուօրվանհաջորդողերկուօրացուցայինօրվաընթացքում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Հայտերիներկայացմանվերջնաժամկետըլրանալուցառնվազնհինգօրացուցայինօրառաջհրավերումկարողենկ</w:t>
      </w:r>
      <w:r w:rsidRPr="00A71D81">
        <w:rPr>
          <w:rFonts w:ascii="GHEA Grapalat" w:hAnsi="GHEA Grapalat" w:cs="Sylfaen"/>
          <w:sz w:val="20"/>
          <w:lang w:val="ru-RU"/>
        </w:rPr>
        <w:lastRenderedPageBreak/>
        <w:t>ատարվելփոփոխություններ</w:t>
      </w:r>
      <w:r w:rsidR="004D5671" w:rsidRPr="00A71D81">
        <w:rPr>
          <w:rFonts w:ascii="GHEA Grapalat" w:hAnsi="GHEA Grapalat" w:cs="Tahoma"/>
          <w:sz w:val="20"/>
        </w:rPr>
        <w:t>։</w:t>
      </w:r>
      <w:r w:rsidRPr="00A71D81">
        <w:rPr>
          <w:rFonts w:ascii="GHEA Grapalat" w:hAnsi="GHEA Grapalat" w:cs="Sylfaen"/>
          <w:sz w:val="20"/>
        </w:rPr>
        <w:t>Փ</w:t>
      </w:r>
      <w:r w:rsidRPr="00A71D81">
        <w:rPr>
          <w:rFonts w:ascii="GHEA Grapalat" w:hAnsi="GHEA Grapalat" w:cs="Sylfaen"/>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A71D81">
        <w:rPr>
          <w:rFonts w:ascii="GHEA Grapalat" w:hAnsi="GHEA Grapalat" w:cs="Tahoma"/>
          <w:sz w:val="20"/>
        </w:rPr>
        <w:t>։</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ՀԱՅՏԸՆԵՐԿԱՅԱՑՆԵԼՈՒԿԱՐԳԸ</w:t>
      </w:r>
    </w:p>
    <w:p w:rsidR="00096865" w:rsidRPr="00A71D81" w:rsidRDefault="00096865" w:rsidP="00EF3662">
      <w:pPr>
        <w:jc w:val="center"/>
        <w:rPr>
          <w:rFonts w:ascii="GHEA Grapalat" w:hAnsi="GHEA Grapalat"/>
          <w:b/>
          <w:sz w:val="20"/>
          <w:lang w:val="hy-AM"/>
        </w:rPr>
      </w:pP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Մասնակիցըկարող</w:t>
      </w:r>
      <w:r w:rsidR="000946A3" w:rsidRPr="00A71D81">
        <w:rPr>
          <w:rFonts w:ascii="GHEA Grapalat" w:hAnsi="GHEA Grapalat" w:cs="Sylfaen"/>
        </w:rPr>
        <w:t>է</w:t>
      </w:r>
      <w:r w:rsidRPr="00A71D81">
        <w:rPr>
          <w:rFonts w:ascii="GHEA Grapalat" w:hAnsi="GHEA Grapalat" w:cs="Sylfaen"/>
        </w:rPr>
        <w:t>հայտներկայացնելինչպեսյուրաքանչյուրչափաբաժնի</w:t>
      </w:r>
      <w:r w:rsidRPr="00A71D81">
        <w:rPr>
          <w:rFonts w:ascii="GHEA Grapalat" w:hAnsi="GHEA Grapalat"/>
          <w:lang w:val="hy-AM"/>
        </w:rPr>
        <w:t xml:space="preserve">, </w:t>
      </w:r>
      <w:r w:rsidRPr="00A71D81">
        <w:rPr>
          <w:rFonts w:ascii="GHEA Grapalat" w:hAnsi="GHEA Grapalat" w:cs="Sylfaen"/>
        </w:rPr>
        <w:t>այնպեսէլմիքանիկամբոլորչափաբաժիններիհամար</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062F2" w:rsidRPr="00C062F2">
        <w:rPr>
          <w:rFonts w:ascii="GHEA Grapalat" w:hAnsi="GHEA Grapalat" w:cs="Sylfaen"/>
          <w:szCs w:val="24"/>
          <w:lang w:val="hy-AM"/>
        </w:rPr>
        <w:t xml:space="preserve">գնանշման հարցման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C05C90" w:rsidRPr="006D2484" w:rsidRDefault="00096865" w:rsidP="00176AE6">
      <w:pPr>
        <w:rPr>
          <w:rFonts w:ascii="Sylfaen" w:hAnsi="Sylfaen"/>
          <w:color w:val="000000" w:themeColor="text1"/>
          <w:sz w:val="22"/>
          <w:szCs w:val="22"/>
          <w:lang w:val="hy-AM"/>
        </w:rPr>
      </w:pPr>
      <w:r w:rsidRPr="00176AE6">
        <w:rPr>
          <w:rFonts w:ascii="GHEA Grapalat" w:hAnsi="GHEA Grapalat" w:cs="Sylfaen"/>
          <w:sz w:val="20"/>
          <w:szCs w:val="20"/>
          <w:lang w:val="hy-AM"/>
        </w:rPr>
        <w:t xml:space="preserve">4.2  Ընթացակարգի հայտերն անհրաժեշտ է ներկայացնել </w:t>
      </w:r>
      <w:r w:rsidR="00E601A1" w:rsidRPr="00176AE6">
        <w:rPr>
          <w:rFonts w:ascii="GHEA Grapalat" w:hAnsi="GHEA Grapalat" w:cs="Sylfaen"/>
          <w:sz w:val="20"/>
          <w:szCs w:val="20"/>
          <w:lang w:val="hy-AM"/>
        </w:rPr>
        <w:t xml:space="preserve">հանձնաժողովին </w:t>
      </w:r>
      <w:r w:rsidRPr="00176AE6">
        <w:rPr>
          <w:rFonts w:ascii="GHEA Grapalat" w:hAnsi="GHEA Grapalat" w:cs="Sylfaen"/>
          <w:sz w:val="20"/>
          <w:szCs w:val="20"/>
          <w:lang w:val="hy-AM"/>
        </w:rPr>
        <w:t xml:space="preserve">ոչ ուշ, քան սույն ընթացակարգի հայտարարությունը և հրավերը </w:t>
      </w:r>
      <w:r w:rsidR="00E601A1" w:rsidRPr="00176AE6">
        <w:rPr>
          <w:rFonts w:ascii="GHEA Grapalat" w:hAnsi="GHEA Grapalat" w:cs="Sylfaen"/>
          <w:sz w:val="20"/>
          <w:szCs w:val="20"/>
          <w:lang w:val="hy-AM"/>
        </w:rPr>
        <w:t xml:space="preserve">տեղեկագրում </w:t>
      </w:r>
      <w:r w:rsidR="00585E16" w:rsidRPr="00176AE6">
        <w:rPr>
          <w:rFonts w:ascii="GHEA Grapalat" w:hAnsi="GHEA Grapalat" w:cs="Sylfaen"/>
          <w:sz w:val="20"/>
          <w:szCs w:val="20"/>
          <w:lang w:val="hy-AM"/>
        </w:rPr>
        <w:t>հ</w:t>
      </w:r>
      <w:r w:rsidRPr="00176AE6">
        <w:rPr>
          <w:rFonts w:ascii="GHEA Grapalat" w:hAnsi="GHEA Grapalat" w:cs="Sylfaen"/>
          <w:sz w:val="20"/>
          <w:szCs w:val="20"/>
          <w:lang w:val="hy-AM"/>
        </w:rPr>
        <w:t xml:space="preserve">րապարակվելու </w:t>
      </w:r>
      <w:r w:rsidR="00E46DBA" w:rsidRPr="00176AE6">
        <w:rPr>
          <w:rFonts w:ascii="GHEA Grapalat" w:hAnsi="GHEA Grapalat" w:cs="Sylfaen"/>
          <w:sz w:val="20"/>
          <w:szCs w:val="20"/>
          <w:lang w:val="hy-AM"/>
        </w:rPr>
        <w:t xml:space="preserve">օրվանից </w:t>
      </w:r>
      <w:r w:rsidR="00C05C90" w:rsidRPr="00176AE6">
        <w:rPr>
          <w:rFonts w:ascii="GHEA Grapalat" w:hAnsi="GHEA Grapalat" w:cs="Sylfaen"/>
          <w:sz w:val="20"/>
          <w:szCs w:val="20"/>
          <w:lang w:val="hy-AM"/>
        </w:rPr>
        <w:t>ոչ ուշ,</w:t>
      </w:r>
      <w:r w:rsidR="00EE59F7" w:rsidRPr="00EE59F7">
        <w:rPr>
          <w:rFonts w:ascii="GHEA Grapalat" w:hAnsi="GHEA Grapalat" w:cs="Sylfaen"/>
          <w:sz w:val="20"/>
          <w:szCs w:val="20"/>
          <w:lang w:val="hy-AM"/>
        </w:rPr>
        <w:t xml:space="preserve"> </w:t>
      </w:r>
      <w:r w:rsidR="00C05C90" w:rsidRPr="00176AE6">
        <w:rPr>
          <w:rFonts w:ascii="GHEA Grapalat" w:hAnsi="GHEA Grapalat" w:cs="Sylfaen"/>
          <w:sz w:val="20"/>
          <w:szCs w:val="20"/>
          <w:lang w:val="hy-AM"/>
        </w:rPr>
        <w:t xml:space="preserve"> </w:t>
      </w:r>
      <w:r w:rsidR="00C05C90" w:rsidRPr="006D2484">
        <w:rPr>
          <w:rFonts w:ascii="GHEA Grapalat" w:hAnsi="GHEA Grapalat" w:cs="Sylfaen"/>
          <w:color w:val="000000" w:themeColor="text1"/>
          <w:sz w:val="22"/>
          <w:szCs w:val="22"/>
          <w:lang w:val="hy-AM"/>
        </w:rPr>
        <w:t>քան</w:t>
      </w:r>
      <w:r w:rsidR="00EE59F7" w:rsidRPr="006D2484">
        <w:rPr>
          <w:rFonts w:ascii="GHEA Grapalat" w:hAnsi="GHEA Grapalat" w:cs="Sylfaen"/>
          <w:color w:val="000000" w:themeColor="text1"/>
          <w:sz w:val="22"/>
          <w:szCs w:val="22"/>
          <w:lang w:val="hy-AM"/>
        </w:rPr>
        <w:t xml:space="preserve"> </w:t>
      </w:r>
      <w:r w:rsidR="0062775D" w:rsidRPr="006D2484">
        <w:rPr>
          <w:rFonts w:ascii="GHEA Grapalat" w:hAnsi="GHEA Grapalat" w:cs="Sylfaen"/>
          <w:color w:val="000000" w:themeColor="text1"/>
          <w:sz w:val="22"/>
          <w:szCs w:val="22"/>
          <w:lang w:val="hy-AM"/>
        </w:rPr>
        <w:t xml:space="preserve">2022թ-ի  </w:t>
      </w:r>
      <w:r w:rsidR="004251BE" w:rsidRPr="006D2484">
        <w:rPr>
          <w:rFonts w:ascii="GHEA Grapalat" w:hAnsi="GHEA Grapalat" w:cs="Sylfaen"/>
          <w:color w:val="000000" w:themeColor="text1"/>
          <w:sz w:val="22"/>
          <w:szCs w:val="22"/>
          <w:lang w:val="hy-AM"/>
        </w:rPr>
        <w:t>օգոստոսի</w:t>
      </w:r>
      <w:r w:rsidR="0062775D" w:rsidRPr="006D2484">
        <w:rPr>
          <w:rFonts w:ascii="GHEA Grapalat" w:hAnsi="GHEA Grapalat" w:cs="Sylfaen"/>
          <w:color w:val="000000" w:themeColor="text1"/>
          <w:sz w:val="22"/>
          <w:szCs w:val="22"/>
          <w:lang w:val="hy-AM"/>
        </w:rPr>
        <w:t xml:space="preserve"> «</w:t>
      </w:r>
      <w:r w:rsidR="004251BE" w:rsidRPr="006D2484">
        <w:rPr>
          <w:rFonts w:ascii="GHEA Grapalat" w:hAnsi="GHEA Grapalat" w:cs="Sylfaen"/>
          <w:color w:val="000000" w:themeColor="text1"/>
          <w:sz w:val="22"/>
          <w:szCs w:val="22"/>
          <w:lang w:val="hy-AM"/>
        </w:rPr>
        <w:t>19</w:t>
      </w:r>
      <w:r w:rsidR="0062775D" w:rsidRPr="006D2484">
        <w:rPr>
          <w:rFonts w:ascii="GHEA Grapalat" w:hAnsi="GHEA Grapalat" w:cs="Sylfaen"/>
          <w:color w:val="000000" w:themeColor="text1"/>
          <w:sz w:val="22"/>
          <w:szCs w:val="22"/>
          <w:lang w:val="hy-AM"/>
        </w:rPr>
        <w:t>» -ի ժամը  1</w:t>
      </w:r>
      <w:r w:rsidR="00176AE6" w:rsidRPr="006D2484">
        <w:rPr>
          <w:rFonts w:ascii="GHEA Grapalat" w:hAnsi="GHEA Grapalat" w:cs="Sylfaen"/>
          <w:color w:val="000000" w:themeColor="text1"/>
          <w:sz w:val="22"/>
          <w:szCs w:val="22"/>
          <w:lang w:val="hy-AM"/>
        </w:rPr>
        <w:t>1</w:t>
      </w:r>
      <w:r w:rsidR="00CC056D" w:rsidRPr="006D2484">
        <w:rPr>
          <w:rFonts w:ascii="GHEA Grapalat" w:hAnsi="GHEA Grapalat" w:cs="Sylfaen"/>
          <w:color w:val="000000" w:themeColor="text1"/>
          <w:sz w:val="22"/>
          <w:szCs w:val="22"/>
          <w:lang w:val="hy-AM"/>
        </w:rPr>
        <w:t>:00</w:t>
      </w:r>
      <w:r w:rsidR="00C05C90" w:rsidRPr="006D2484">
        <w:rPr>
          <w:rFonts w:ascii="GHEA Grapalat" w:hAnsi="GHEA Grapalat" w:cs="Sylfaen"/>
          <w:color w:val="000000" w:themeColor="text1"/>
          <w:sz w:val="22"/>
          <w:szCs w:val="22"/>
          <w:lang w:val="hy-AM"/>
        </w:rPr>
        <w:t xml:space="preserve">, </w:t>
      </w:r>
      <w:r w:rsidR="00B16C4B" w:rsidRPr="006D2484">
        <w:rPr>
          <w:rFonts w:ascii="Sylfaen" w:hAnsi="Sylfaen"/>
          <w:color w:val="000000" w:themeColor="text1"/>
          <w:sz w:val="22"/>
          <w:szCs w:val="22"/>
          <w:lang w:val="hy-AM"/>
        </w:rPr>
        <w:t xml:space="preserve">Գ. </w:t>
      </w:r>
      <w:r w:rsidR="00B16C4B" w:rsidRPr="006D2484">
        <w:rPr>
          <w:rFonts w:ascii="GHEA Grapalat" w:hAnsi="GHEA Grapalat"/>
          <w:color w:val="000000" w:themeColor="text1"/>
          <w:sz w:val="22"/>
          <w:szCs w:val="22"/>
          <w:lang w:val="af-ZA"/>
        </w:rPr>
        <w:t>Փոքր Վեդի</w:t>
      </w:r>
      <w:r w:rsidR="00EE59F7" w:rsidRPr="006D2484">
        <w:rPr>
          <w:rFonts w:ascii="GHEA Grapalat" w:hAnsi="GHEA Grapalat"/>
          <w:color w:val="000000" w:themeColor="text1"/>
          <w:sz w:val="22"/>
          <w:szCs w:val="22"/>
          <w:lang w:val="af-ZA"/>
        </w:rPr>
        <w:t xml:space="preserve"> </w:t>
      </w:r>
      <w:r w:rsidR="00B16C4B" w:rsidRPr="006D2484">
        <w:rPr>
          <w:rFonts w:ascii="GHEA Grapalat" w:hAnsi="GHEA Grapalat"/>
          <w:color w:val="000000" w:themeColor="text1"/>
          <w:sz w:val="22"/>
          <w:szCs w:val="22"/>
          <w:lang w:val="af-ZA"/>
        </w:rPr>
        <w:t>Մ. Հովհաննիսյան 24</w:t>
      </w:r>
      <w:r w:rsidR="00EE59F7" w:rsidRPr="006D2484">
        <w:rPr>
          <w:rFonts w:ascii="GHEA Grapalat" w:hAnsi="GHEA Grapalat"/>
          <w:color w:val="000000" w:themeColor="text1"/>
          <w:sz w:val="22"/>
          <w:szCs w:val="22"/>
          <w:lang w:val="af-ZA"/>
        </w:rPr>
        <w:t xml:space="preserve"> </w:t>
      </w:r>
      <w:r w:rsidR="00C05C90" w:rsidRPr="006D2484">
        <w:rPr>
          <w:rFonts w:ascii="GHEA Grapalat" w:hAnsi="GHEA Grapalat" w:cs="Sylfaen"/>
          <w:color w:val="000000" w:themeColor="text1"/>
          <w:sz w:val="22"/>
          <w:szCs w:val="22"/>
          <w:lang w:val="hy-AM"/>
        </w:rPr>
        <w:t xml:space="preserve">հասցեում  ։  </w:t>
      </w:r>
    </w:p>
    <w:p w:rsidR="00A232D9" w:rsidRPr="00A71D81" w:rsidRDefault="00A232D9" w:rsidP="00A232D9">
      <w:pPr>
        <w:pStyle w:val="23"/>
        <w:spacing w:line="240" w:lineRule="auto"/>
        <w:ind w:firstLine="567"/>
        <w:rPr>
          <w:rFonts w:ascii="GHEA Grapalat" w:hAnsi="GHEA Grapalat" w:cs="Sylfaen"/>
          <w:szCs w:val="24"/>
          <w:lang w:val="hy-AM"/>
        </w:rPr>
      </w:pPr>
      <w:r w:rsidRPr="00EE59F7">
        <w:rPr>
          <w:rFonts w:ascii="GHEA Grapalat" w:hAnsi="GHEA Grapalat" w:cs="Sylfaen"/>
          <w:sz w:val="22"/>
          <w:szCs w:val="22"/>
          <w:lang w:val="hy-AM"/>
        </w:rPr>
        <w:t>Ընթացակարգի հայտերը ստանում և հայտերի գրանցամատյանում գրանցում է հանձնաժողովի քարտուղար «</w:t>
      </w:r>
      <w:r w:rsidR="00C05C90" w:rsidRPr="00EE59F7">
        <w:rPr>
          <w:rFonts w:ascii="GHEA Grapalat" w:hAnsi="GHEA Grapalat" w:cs="Sylfaen"/>
          <w:sz w:val="22"/>
          <w:szCs w:val="22"/>
          <w:lang w:val="hy-AM"/>
        </w:rPr>
        <w:t>Ա.Հակոբյան</w:t>
      </w:r>
      <w:r w:rsidRPr="00EE59F7">
        <w:rPr>
          <w:rFonts w:ascii="GHEA Grapalat" w:hAnsi="GHEA Grapalat" w:cs="Sylfaen"/>
          <w:sz w:val="22"/>
          <w:szCs w:val="22"/>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w:t>
      </w:r>
      <w:r w:rsidRPr="00A71D81">
        <w:rPr>
          <w:rFonts w:ascii="GHEA Grapalat" w:hAnsi="GHEA Grapalat" w:cs="Sylfaen"/>
          <w:szCs w:val="24"/>
          <w:lang w:val="hy-AM"/>
        </w:rPr>
        <w:t xml:space="preserve">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C062F2" w:rsidRPr="00FC25C8" w:rsidRDefault="00C062F2" w:rsidP="008C75B7">
      <w:pPr>
        <w:pStyle w:val="norm"/>
        <w:spacing w:line="240" w:lineRule="auto"/>
        <w:ind w:firstLine="0"/>
        <w:rPr>
          <w:rFonts w:ascii="GHEA Grapalat" w:hAnsi="GHEA Grapalat" w:cs="Sylfaen"/>
          <w:sz w:val="20"/>
          <w:szCs w:val="24"/>
          <w:lang w:val="hy-AM" w:eastAsia="en-US"/>
        </w:rPr>
      </w:pP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A71D81">
        <w:rPr>
          <w:rFonts w:ascii="GHEA Grapalat" w:hAnsi="GHEA Grapalat" w:cs="Sylfaen"/>
          <w:sz w:val="20"/>
          <w:szCs w:val="24"/>
          <w:lang w:val="hy-AM" w:eastAsia="en-US"/>
        </w:rPr>
        <w:t>.</w:t>
      </w:r>
      <w:r w:rsidR="006265F4" w:rsidRPr="00A71D81">
        <w:rPr>
          <w:rFonts w:ascii="GHEA Grapalat" w:hAnsi="GHEA Grapalat" w:cs="Sylfaen"/>
          <w:sz w:val="20"/>
          <w:szCs w:val="24"/>
          <w:vertAlign w:val="superscript"/>
          <w:lang w:val="hy-AM" w:eastAsia="en-US"/>
        </w:rPr>
        <w:t>7</w:t>
      </w:r>
      <w:r w:rsidR="003850A0" w:rsidRPr="00A71D81">
        <w:rPr>
          <w:rStyle w:val="af6"/>
          <w:rFonts w:ascii="GHEA Grapalat" w:hAnsi="GHEA Grapalat" w:cs="Sylfaen"/>
          <w:color w:val="FFFFFF"/>
          <w:sz w:val="20"/>
          <w:szCs w:val="24"/>
          <w:lang w:val="hy-AM" w:eastAsia="en-US"/>
        </w:rPr>
        <w:footnoteReference w:id="2"/>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6C3115" w:rsidRPr="0063370F" w:rsidRDefault="006C3115" w:rsidP="00EF3662">
      <w:pPr>
        <w:ind w:firstLine="567"/>
        <w:jc w:val="both"/>
        <w:rPr>
          <w:rFonts w:ascii="GHEA Grapalat" w:hAnsi="GHEA Grapalat" w:cs="Sylfaen"/>
          <w:color w:val="FFFFFF"/>
          <w:sz w:val="20"/>
          <w:lang w:val="hy-AM"/>
        </w:rPr>
      </w:pP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ՀԱՅՏԻԳՆԱՅԻՆԱՌԱՋԱՐԿԸ</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Առաջարկվողգինըապրանքիարժեքիցբացիներառումէփոխադրման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այլվճարումներիգծովծախսերըևչիկարողպակասլինելդրանցինքնարժեքից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Առաջարկվողգնիհաշվարկըպետքէներկայացվիհայտով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ru-RU"/>
        </w:rPr>
        <w:t>գնայինառաջարկում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ՀԱՅՏԻԳՈՐԾՈՂՈՒԹՅԱՆԺԱՄԿԵՏԸ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ՀԱՅՏԵՐՈՒՄՓՈՓՈԽՈՒԹՅՈՒՆԿԱՏԱՐԵԼՈՒ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ԵՎԴՐԱՆՔՀԵՏՎԵՐՑՆԵԼՈՒԿԱՐԳԸ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cs="Sylfaen"/>
          <w:i w:val="0"/>
          <w:szCs w:val="24"/>
          <w:lang w:val="ru-RU"/>
        </w:rPr>
        <w:t>Օրենքի</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րդհոդվածիհամաձայն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հայտըվավերէմինչևՕրենքինհամապատասխանպայմանագրիկնքումը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ասնակցիկողմիցհայտիհետվերցնելը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հայտիմերժումըկամ</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ընթացակարգըչկայացածհայտարարվելը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096865" w:rsidRPr="00A71D81">
        <w:rPr>
          <w:rFonts w:ascii="GHEA Grapalat" w:hAnsi="GHEA Grapalat" w:cs="Sylfaen"/>
          <w:i w:val="0"/>
          <w:szCs w:val="24"/>
          <w:lang w:val="ru-RU"/>
        </w:rPr>
        <w:t>Օրենքի</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րդհոդվածիհամաձայն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մինչևսույնհրավերի</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հայտերիներկայացմանվերջնաժամկետը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կարողէփոփոխելկամհետվերցնելիրհայտը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96865" w:rsidRPr="006D2E03" w:rsidRDefault="00041323" w:rsidP="00204BC4">
      <w:pPr>
        <w:ind w:firstLine="567"/>
        <w:jc w:val="center"/>
        <w:rPr>
          <w:rFonts w:ascii="GHEA Grapalat" w:hAnsi="GHEA Grapalat" w:cs="Sylfaen"/>
          <w:sz w:val="20"/>
          <w:lang w:val="af-ZA"/>
        </w:rPr>
      </w:pPr>
      <w:r w:rsidRPr="00A71D81">
        <w:rPr>
          <w:rFonts w:ascii="GHEA Grapalat" w:hAnsi="GHEA Grapalat"/>
          <w:b/>
          <w:sz w:val="20"/>
          <w:lang w:val="af-ZA"/>
        </w:rPr>
        <w:br w:type="page"/>
      </w:r>
    </w:p>
    <w:p w:rsidR="00C062F2" w:rsidRDefault="00C062F2" w:rsidP="00EF3662">
      <w:pPr>
        <w:ind w:firstLine="567"/>
        <w:jc w:val="center"/>
        <w:rPr>
          <w:rFonts w:ascii="GHEA Grapalat" w:hAnsi="GHEA Grapalat"/>
          <w:b/>
          <w:sz w:val="20"/>
          <w:lang w:val="af-ZA"/>
        </w:rPr>
      </w:pPr>
    </w:p>
    <w:p w:rsidR="00C062F2" w:rsidRDefault="00C062F2" w:rsidP="00EF3662">
      <w:pPr>
        <w:ind w:firstLine="567"/>
        <w:jc w:val="center"/>
        <w:rPr>
          <w:rFonts w:ascii="GHEA Grapalat" w:hAnsi="GHEA Grapalat"/>
          <w:b/>
          <w:sz w:val="20"/>
          <w:lang w:val="af-ZA"/>
        </w:rPr>
      </w:pPr>
    </w:p>
    <w:p w:rsidR="00C062F2" w:rsidRDefault="00C062F2"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p>
    <w:p w:rsidR="00096865" w:rsidRPr="006D2E03" w:rsidRDefault="00096865" w:rsidP="00EF3662">
      <w:pPr>
        <w:ind w:firstLine="567"/>
        <w:jc w:val="both"/>
        <w:rPr>
          <w:rFonts w:ascii="GHEA Grapalat" w:hAnsi="GHEA Grapalat"/>
          <w:b/>
          <w:sz w:val="20"/>
          <w:lang w:val="af-ZA"/>
        </w:rPr>
      </w:pPr>
    </w:p>
    <w:p w:rsidR="00C062F2" w:rsidRDefault="00C062F2" w:rsidP="00C05C90">
      <w:pPr>
        <w:pStyle w:val="23"/>
        <w:spacing w:line="240" w:lineRule="auto"/>
        <w:ind w:firstLine="567"/>
        <w:rPr>
          <w:rFonts w:ascii="GHEA Grapalat" w:hAnsi="GHEA Grapalat"/>
        </w:rPr>
      </w:pPr>
    </w:p>
    <w:p w:rsidR="00C062F2" w:rsidRDefault="00C062F2" w:rsidP="00C05C90">
      <w:pPr>
        <w:pStyle w:val="23"/>
        <w:spacing w:line="240" w:lineRule="auto"/>
        <w:ind w:firstLine="567"/>
        <w:rPr>
          <w:rFonts w:ascii="GHEA Grapalat" w:hAnsi="GHEA Grapalat"/>
        </w:rPr>
      </w:pPr>
    </w:p>
    <w:p w:rsidR="00C05C90" w:rsidRPr="006D2484" w:rsidRDefault="00FD2748" w:rsidP="00176AE6">
      <w:pPr>
        <w:rPr>
          <w:rFonts w:ascii="Sylfaen" w:hAnsi="Sylfaen"/>
          <w:color w:val="000000" w:themeColor="text1"/>
          <w:sz w:val="22"/>
          <w:szCs w:val="22"/>
          <w:lang w:val="hy-AM"/>
        </w:rPr>
      </w:pPr>
      <w:r w:rsidRPr="00CC056D">
        <w:rPr>
          <w:rFonts w:ascii="GHEA Grapalat" w:hAnsi="GHEA Grapalat"/>
          <w:sz w:val="22"/>
          <w:szCs w:val="22"/>
          <w:lang w:val="af-ZA"/>
        </w:rPr>
        <w:t>8</w:t>
      </w:r>
      <w:r w:rsidR="00096865" w:rsidRPr="00CC056D">
        <w:rPr>
          <w:rFonts w:ascii="GHEA Grapalat" w:hAnsi="GHEA Grapalat"/>
          <w:sz w:val="22"/>
          <w:szCs w:val="22"/>
          <w:lang w:val="af-ZA"/>
        </w:rPr>
        <w:t xml:space="preserve">.1 </w:t>
      </w:r>
      <w:r w:rsidR="002C3CAA" w:rsidRPr="00CC056D">
        <w:rPr>
          <w:rFonts w:ascii="GHEA Grapalat" w:hAnsi="GHEA Grapalat" w:cs="Sylfaen"/>
          <w:sz w:val="22"/>
          <w:szCs w:val="22"/>
          <w:lang w:val="ru-RU"/>
        </w:rPr>
        <w:t>Հայտերիբացումըկկատարվի</w:t>
      </w:r>
      <w:r w:rsidR="004348F9" w:rsidRPr="00CC056D">
        <w:rPr>
          <w:rFonts w:ascii="GHEA Grapalat" w:hAnsi="GHEA Grapalat" w:cs="Sylfaen"/>
          <w:sz w:val="22"/>
          <w:szCs w:val="22"/>
        </w:rPr>
        <w:t>հանձնաժողովի՝հայտերիբացմանևգնահատմաննիստում՝</w:t>
      </w:r>
      <w:r w:rsidR="00EE59F7" w:rsidRPr="00EE59F7">
        <w:rPr>
          <w:rFonts w:ascii="GHEA Grapalat" w:hAnsi="GHEA Grapalat" w:cs="Sylfaen"/>
          <w:sz w:val="22"/>
          <w:szCs w:val="22"/>
          <w:lang w:val="af-ZA"/>
        </w:rPr>
        <w:t xml:space="preserve"> </w:t>
      </w:r>
      <w:r w:rsidR="00C05C90" w:rsidRPr="006D2484">
        <w:rPr>
          <w:rFonts w:ascii="Sylfaen" w:hAnsi="Sylfaen"/>
          <w:color w:val="000000" w:themeColor="text1"/>
          <w:sz w:val="22"/>
          <w:szCs w:val="22"/>
          <w:lang w:val="af-ZA"/>
        </w:rPr>
        <w:t>2022</w:t>
      </w:r>
      <w:r w:rsidR="00C05C90" w:rsidRPr="006D2484">
        <w:rPr>
          <w:rFonts w:ascii="Sylfaen" w:hAnsi="Sylfaen"/>
          <w:color w:val="000000" w:themeColor="text1"/>
          <w:sz w:val="22"/>
          <w:szCs w:val="22"/>
        </w:rPr>
        <w:t>թ</w:t>
      </w:r>
      <w:r w:rsidR="00C05C90" w:rsidRPr="006D2484">
        <w:rPr>
          <w:rFonts w:ascii="Sylfaen" w:hAnsi="Sylfaen"/>
          <w:color w:val="000000" w:themeColor="text1"/>
          <w:sz w:val="22"/>
          <w:szCs w:val="22"/>
          <w:lang w:val="af-ZA"/>
        </w:rPr>
        <w:t xml:space="preserve">.  </w:t>
      </w:r>
      <w:r w:rsidR="004251BE" w:rsidRPr="006D2484">
        <w:rPr>
          <w:rFonts w:ascii="Sylfaen" w:hAnsi="Sylfaen"/>
          <w:color w:val="000000" w:themeColor="text1"/>
          <w:sz w:val="22"/>
          <w:szCs w:val="22"/>
        </w:rPr>
        <w:t>օգոստոսի</w:t>
      </w:r>
      <w:r w:rsidR="00EE59F7" w:rsidRPr="006D2484">
        <w:rPr>
          <w:rFonts w:ascii="Sylfaen" w:hAnsi="Sylfaen"/>
          <w:color w:val="000000" w:themeColor="text1"/>
          <w:sz w:val="22"/>
          <w:szCs w:val="22"/>
          <w:lang w:val="af-ZA"/>
        </w:rPr>
        <w:t xml:space="preserve"> </w:t>
      </w:r>
      <w:r w:rsidR="00176AE6" w:rsidRPr="006D2484">
        <w:rPr>
          <w:rFonts w:ascii="Sylfaen" w:hAnsi="Sylfaen"/>
          <w:color w:val="000000" w:themeColor="text1"/>
          <w:sz w:val="22"/>
          <w:szCs w:val="22"/>
          <w:lang w:val="af-ZA"/>
        </w:rPr>
        <w:t>«</w:t>
      </w:r>
      <w:r w:rsidR="004251BE" w:rsidRPr="006D2484">
        <w:rPr>
          <w:rFonts w:ascii="Sylfaen" w:hAnsi="Sylfaen"/>
          <w:color w:val="000000" w:themeColor="text1"/>
          <w:sz w:val="22"/>
          <w:szCs w:val="22"/>
          <w:lang w:val="af-ZA"/>
        </w:rPr>
        <w:t>19</w:t>
      </w:r>
      <w:r w:rsidR="00C05C90" w:rsidRPr="006D2484">
        <w:rPr>
          <w:rFonts w:ascii="Sylfaen" w:hAnsi="Sylfaen"/>
          <w:color w:val="000000" w:themeColor="text1"/>
          <w:sz w:val="22"/>
          <w:szCs w:val="22"/>
          <w:lang w:val="af-ZA"/>
        </w:rPr>
        <w:t>» -</w:t>
      </w:r>
      <w:r w:rsidR="00C05C90" w:rsidRPr="006D2484">
        <w:rPr>
          <w:rFonts w:ascii="Sylfaen" w:hAnsi="Sylfaen"/>
          <w:color w:val="000000" w:themeColor="text1"/>
          <w:sz w:val="22"/>
          <w:szCs w:val="22"/>
        </w:rPr>
        <w:t>ի</w:t>
      </w:r>
      <w:r w:rsidR="00EE59F7" w:rsidRPr="006D2484">
        <w:rPr>
          <w:rFonts w:ascii="Sylfaen" w:hAnsi="Sylfaen"/>
          <w:color w:val="000000" w:themeColor="text1"/>
          <w:sz w:val="22"/>
          <w:szCs w:val="22"/>
          <w:lang w:val="af-ZA"/>
        </w:rPr>
        <w:t xml:space="preserve"> </w:t>
      </w:r>
      <w:proofErr w:type="gramStart"/>
      <w:r w:rsidR="00C05C90" w:rsidRPr="006D2484">
        <w:rPr>
          <w:rFonts w:ascii="Sylfaen" w:hAnsi="Sylfaen"/>
          <w:color w:val="000000" w:themeColor="text1"/>
          <w:sz w:val="22"/>
          <w:szCs w:val="22"/>
        </w:rPr>
        <w:t>ժամը</w:t>
      </w:r>
      <w:r w:rsidR="00C05C90" w:rsidRPr="006D2484">
        <w:rPr>
          <w:rFonts w:ascii="Sylfaen" w:hAnsi="Sylfaen"/>
          <w:color w:val="000000" w:themeColor="text1"/>
          <w:sz w:val="22"/>
          <w:szCs w:val="22"/>
          <w:lang w:val="af-ZA"/>
        </w:rPr>
        <w:t xml:space="preserve">  1</w:t>
      </w:r>
      <w:r w:rsidR="0062775D" w:rsidRPr="006D2484">
        <w:rPr>
          <w:rFonts w:ascii="Sylfaen" w:hAnsi="Sylfaen"/>
          <w:color w:val="000000" w:themeColor="text1"/>
          <w:sz w:val="22"/>
          <w:szCs w:val="22"/>
          <w:lang w:val="af-ZA"/>
        </w:rPr>
        <w:t>1</w:t>
      </w:r>
      <w:r w:rsidR="00A541BB" w:rsidRPr="006D2484">
        <w:rPr>
          <w:rFonts w:ascii="Sylfaen" w:hAnsi="Sylfaen"/>
          <w:color w:val="000000" w:themeColor="text1"/>
          <w:sz w:val="22"/>
          <w:szCs w:val="22"/>
          <w:lang w:val="af-ZA"/>
        </w:rPr>
        <w:t>:00</w:t>
      </w:r>
      <w:proofErr w:type="gramEnd"/>
      <w:r w:rsidR="00C05C90" w:rsidRPr="006D2484">
        <w:rPr>
          <w:rFonts w:ascii="Sylfaen" w:hAnsi="Sylfaen" w:cs="Sylfaen"/>
          <w:color w:val="000000" w:themeColor="text1"/>
          <w:sz w:val="22"/>
          <w:szCs w:val="22"/>
          <w:lang w:val="af-ZA"/>
        </w:rPr>
        <w:t xml:space="preserve">, </w:t>
      </w:r>
      <w:r w:rsidR="00B16C4B" w:rsidRPr="006D2484">
        <w:rPr>
          <w:rFonts w:ascii="Sylfaen" w:hAnsi="Sylfaen"/>
          <w:color w:val="000000" w:themeColor="text1"/>
          <w:sz w:val="22"/>
          <w:szCs w:val="22"/>
          <w:lang w:val="hy-AM"/>
        </w:rPr>
        <w:t xml:space="preserve">Գ. </w:t>
      </w:r>
      <w:r w:rsidR="00B16C4B" w:rsidRPr="006D2484">
        <w:rPr>
          <w:rFonts w:ascii="GHEA Grapalat" w:hAnsi="GHEA Grapalat"/>
          <w:color w:val="000000" w:themeColor="text1"/>
          <w:sz w:val="22"/>
          <w:szCs w:val="22"/>
          <w:lang w:val="af-ZA"/>
        </w:rPr>
        <w:t>Փոքր ՎեդիՄ. Հովհաննիսյան 24</w:t>
      </w:r>
      <w:r w:rsidR="00EE59F7" w:rsidRPr="006D2484">
        <w:rPr>
          <w:rFonts w:ascii="GHEA Grapalat" w:hAnsi="GHEA Grapalat"/>
          <w:color w:val="000000" w:themeColor="text1"/>
          <w:sz w:val="22"/>
          <w:szCs w:val="22"/>
          <w:lang w:val="af-ZA"/>
        </w:rPr>
        <w:t xml:space="preserve"> </w:t>
      </w:r>
      <w:r w:rsidR="00C05C90" w:rsidRPr="006D2484">
        <w:rPr>
          <w:rFonts w:ascii="Sylfaen" w:hAnsi="Sylfaen"/>
          <w:color w:val="000000" w:themeColor="text1"/>
          <w:sz w:val="22"/>
          <w:szCs w:val="22"/>
        </w:rPr>
        <w:t>հասցեում</w:t>
      </w:r>
      <w:r w:rsidR="00C05C90" w:rsidRPr="006D2484">
        <w:rPr>
          <w:rFonts w:ascii="GHEA Grapalat" w:hAnsi="GHEA Grapalat" w:cs="Sylfaen"/>
          <w:color w:val="000000" w:themeColor="text1"/>
          <w:sz w:val="22"/>
          <w:szCs w:val="22"/>
          <w:lang w:val="ru-RU"/>
        </w:rPr>
        <w:t>։</w:t>
      </w:r>
    </w:p>
    <w:p w:rsidR="004348F9" w:rsidRPr="006D2484" w:rsidRDefault="004348F9" w:rsidP="00C05C90">
      <w:pPr>
        <w:pStyle w:val="23"/>
        <w:spacing w:line="240" w:lineRule="auto"/>
        <w:ind w:firstLine="567"/>
        <w:rPr>
          <w:rFonts w:ascii="GHEA Grapalat" w:hAnsi="GHEA Grapalat" w:cs="Sylfaen"/>
          <w:color w:val="000000" w:themeColor="text1"/>
        </w:rPr>
      </w:pPr>
      <w:r w:rsidRPr="006D2484">
        <w:rPr>
          <w:rFonts w:ascii="GHEA Grapalat" w:hAnsi="GHEA Grapalat" w:cs="Sylfaen"/>
          <w:color w:val="000000" w:themeColor="text1"/>
          <w:lang w:val="hy-AM"/>
        </w:rPr>
        <w:t>Հայտերիբացման</w:t>
      </w:r>
      <w:r w:rsidRPr="006D2484">
        <w:rPr>
          <w:rFonts w:ascii="GHEA Grapalat" w:hAnsi="GHEA Grapalat" w:cs="Sylfaen"/>
          <w:color w:val="000000" w:themeColor="text1"/>
        </w:rPr>
        <w:t xml:space="preserve"> և գնահատման </w:t>
      </w:r>
      <w:r w:rsidRPr="006D2484">
        <w:rPr>
          <w:rFonts w:ascii="GHEA Grapalat" w:hAnsi="GHEA Grapalat" w:cs="Sylfaen"/>
          <w:color w:val="000000" w:themeColor="text1"/>
          <w:lang w:val="hy-AM"/>
        </w:rPr>
        <w:t>նիստում</w:t>
      </w:r>
      <w:r w:rsidRPr="006D2484">
        <w:rPr>
          <w:rFonts w:ascii="GHEA Grapalat" w:hAnsi="GHEA Grapalat" w:cs="Sylfaen"/>
          <w:color w:val="000000" w:themeColor="text1"/>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0C6CB3">
        <w:rPr>
          <w:rFonts w:ascii="GHEA Grapalat" w:hAnsi="GHEA Grapalat" w:cs="Sylfaen"/>
          <w:sz w:val="20"/>
          <w:lang w:val="hy-AM"/>
        </w:rPr>
        <w:t>հանձնաժողովինախագահը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նիստըհայտարարումէբացվածևհրապա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0C6CB3">
        <w:rPr>
          <w:rFonts w:ascii="GHEA Grapalat" w:hAnsi="GHEA Grapalat" w:cs="Sylfaen"/>
          <w:sz w:val="20"/>
          <w:lang w:val="hy-AM"/>
        </w:rPr>
        <w:t>սույնընթացակարգիշրջանակումգնվելիքապրանքների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hy-AM"/>
        </w:rPr>
        <w:t>գինը՝մեկթվովարտահայտված</w:t>
      </w:r>
      <w:r w:rsidRPr="006D2E03">
        <w:rPr>
          <w:rFonts w:ascii="GHEA Grapalat" w:hAnsi="GHEA Grapalat" w:cs="Sylfaen"/>
          <w:sz w:val="20"/>
          <w:lang w:val="af-ZA"/>
        </w:rPr>
        <w:t xml:space="preserve">, </w:t>
      </w:r>
      <w:r w:rsidRPr="000C6CB3">
        <w:rPr>
          <w:rFonts w:ascii="GHEA Grapalat" w:hAnsi="GHEA Grapalat" w:cs="Sylfaen"/>
          <w:sz w:val="20"/>
          <w:lang w:val="hy-AM"/>
        </w:rPr>
        <w:t>ինչպեսնաև</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ինենթակետումնշվածփաստաթղթերընախագահին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փոխանցվելուցհետոհանձնաժողովըգնահատումէ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բացվածյուրաքանչյուրծրարումպահանջվող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փաստաթղթերիառկայությունըևդրանցկազմմանհամապատասխանությունըհրավերովսահմանվածվավերապայմաններին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F61898" w:rsidRPr="00A71D81">
        <w:rPr>
          <w:rFonts w:ascii="GHEA Grapalat" w:hAnsi="GHEA Grapalat" w:cs="Sylfaen"/>
          <w:sz w:val="20"/>
          <w:lang w:val="hy-AM"/>
        </w:rPr>
        <w:t>Հայտերըգնահատվումենսույնհրավերովսահմանվածկարգով</w:t>
      </w:r>
      <w:r w:rsidR="00152564" w:rsidRPr="00A71D81">
        <w:rPr>
          <w:rFonts w:ascii="GHEA Grapalat" w:hAnsi="GHEA Grapalat" w:cs="Sylfaen"/>
          <w:sz w:val="20"/>
          <w:lang w:val="af-ZA"/>
        </w:rPr>
        <w:t>:</w:t>
      </w:r>
    </w:p>
    <w:p w:rsidR="009A796C" w:rsidRPr="00A71D81" w:rsidRDefault="00F7009A" w:rsidP="00F7009A">
      <w:pPr>
        <w:ind w:firstLine="567"/>
        <w:jc w:val="both"/>
        <w:rPr>
          <w:rFonts w:ascii="GHEA Grapalat" w:hAnsi="GHEA Grapalat" w:cs="Sylfaen"/>
          <w:sz w:val="20"/>
          <w:lang w:val="af-ZA"/>
        </w:rPr>
      </w:pPr>
      <w:r w:rsidRPr="000C6CB3">
        <w:rPr>
          <w:rFonts w:ascii="GHEA Grapalat" w:hAnsi="GHEA Grapalat" w:cs="Sylfaen"/>
          <w:sz w:val="20"/>
          <w:lang w:val="hy-AM"/>
        </w:rPr>
        <w:t>Գնմանընթացակարգիչափաբաժիններիքանակըյոթանասունհինգըչգերազանցելուդեպքումհ</w:t>
      </w:r>
      <w:r w:rsidR="009A796C" w:rsidRPr="000C6CB3">
        <w:rPr>
          <w:rFonts w:ascii="GHEA Grapalat" w:hAnsi="GHEA Grapalat" w:cs="Sylfaen"/>
          <w:sz w:val="20"/>
          <w:lang w:val="hy-AM"/>
        </w:rPr>
        <w:t>այտերիգնահատումնիրականացվումէդրանցներկայացմանվերջնաժամկետըլրանալուօրվանիցհաշվածտաս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0C6CB3">
        <w:rPr>
          <w:rFonts w:ascii="GHEA Grapalat" w:hAnsi="GHEA Grapalat" w:cs="Sylfaen"/>
          <w:sz w:val="20"/>
          <w:lang w:val="hy-AM"/>
        </w:rPr>
        <w:t>իսկգերազանցելուդեպքում՝</w:t>
      </w:r>
      <w:r w:rsidR="00880C5E">
        <w:rPr>
          <w:rFonts w:ascii="GHEA Grapalat" w:hAnsi="GHEA Grapalat" w:cs="Sylfaen"/>
          <w:sz w:val="20"/>
          <w:lang w:val="hy-AM"/>
        </w:rPr>
        <w:t>քսան</w:t>
      </w:r>
      <w:r w:rsidR="009A796C" w:rsidRPr="000C6CB3">
        <w:rPr>
          <w:rFonts w:ascii="GHEA Grapalat" w:hAnsi="GHEA Grapalat" w:cs="Sylfaen"/>
          <w:sz w:val="20"/>
          <w:lang w:val="hy-AM"/>
        </w:rPr>
        <w:t>աշխատանքայինօրվաընթացքում</w:t>
      </w:r>
      <w:r w:rsidR="009A796C" w:rsidRPr="00A71D81">
        <w:rPr>
          <w:rFonts w:ascii="GHEA Grapalat" w:hAnsi="GHEA Grapalat" w:cs="Sylfaen"/>
          <w:sz w:val="20"/>
          <w:lang w:val="af-ZA"/>
        </w:rPr>
        <w:t>:</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Բավարարենգնահատվումսույնհրավերովնախատեսվածպայմաններինհամապատասխանողհայտերը</w:t>
      </w:r>
      <w:r w:rsidRPr="00A71D81">
        <w:rPr>
          <w:rFonts w:ascii="GHEA Grapalat" w:hAnsi="GHEA Grapalat" w:cs="Sylfaen"/>
          <w:sz w:val="20"/>
          <w:lang w:val="af-ZA"/>
        </w:rPr>
        <w:t xml:space="preserve">, </w:t>
      </w:r>
      <w:proofErr w:type="gramStart"/>
      <w:r w:rsidRPr="00A71D81">
        <w:rPr>
          <w:rFonts w:ascii="GHEA Grapalat" w:hAnsi="GHEA Grapalat" w:cs="Sylfaen"/>
          <w:sz w:val="20"/>
        </w:rPr>
        <w:t>հակառակդեպքումհայտերըգնահատվումենանբավարարևմերժվումեն</w:t>
      </w:r>
      <w:r w:rsidR="00F20DA5" w:rsidRPr="00A71D81">
        <w:rPr>
          <w:rFonts w:ascii="GHEA Grapalat" w:hAnsi="GHEA Grapalat" w:cs="Sylfaen"/>
          <w:sz w:val="20"/>
          <w:lang w:val="af-ZA"/>
        </w:rPr>
        <w:t>:</w:t>
      </w:r>
      <w:r w:rsidR="00B46279" w:rsidRPr="00A71D81">
        <w:rPr>
          <w:rFonts w:ascii="GHEA Grapalat" w:hAnsi="GHEA Grapalat" w:cs="Sylfaen"/>
          <w:sz w:val="20"/>
        </w:rPr>
        <w:t>Ընդ</w:t>
      </w:r>
      <w:proofErr w:type="gram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ED6836" w:rsidRPr="00A71D81">
        <w:rPr>
          <w:rFonts w:ascii="GHEA Grapalat" w:hAnsi="GHEA Grapalat" w:cs="Sylfaen"/>
          <w:sz w:val="20"/>
        </w:rPr>
        <w:t>բացակայում</w:t>
      </w:r>
      <w:r w:rsidR="00880C5E">
        <w:rPr>
          <w:rFonts w:ascii="GHEA Grapalat" w:hAnsi="GHEA Grapalat" w:cs="Sylfaen"/>
          <w:sz w:val="20"/>
          <w:lang w:val="hy-AM"/>
        </w:rPr>
        <w:t>են</w:t>
      </w:r>
      <w:r w:rsidR="00ED6836" w:rsidRPr="00A71D81">
        <w:rPr>
          <w:rFonts w:ascii="GHEA Grapalat" w:hAnsi="GHEA Grapalat" w:cs="Sylfaen"/>
          <w:sz w:val="20"/>
        </w:rPr>
        <w:t>գնայինառաջարկ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Pr>
          <w:rFonts w:ascii="GHEA Grapalat" w:hAnsi="GHEA Grapalat" w:cs="Sylfaen"/>
          <w:sz w:val="20"/>
          <w:lang w:val="hy-AM"/>
        </w:rPr>
        <w:t>և/կամ հայտի ապահովումը</w:t>
      </w:r>
      <w:r w:rsidR="00ED6836" w:rsidRPr="00A71D81">
        <w:rPr>
          <w:rFonts w:ascii="GHEA Grapalat" w:hAnsi="GHEA Grapalat" w:cs="Sylfaen"/>
          <w:sz w:val="20"/>
        </w:rPr>
        <w:t>կամ</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ներկայացվածենհրավերիպահանջներինանհամապատասխան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A85E5D" w:rsidRPr="00A71D81">
        <w:rPr>
          <w:rFonts w:ascii="GHEA Grapalat" w:hAnsi="GHEA Grapalat" w:cs="Sylfaen"/>
          <w:szCs w:val="24"/>
          <w:lang w:val="hy-AM"/>
        </w:rPr>
        <w:t>Ընտրված</w:t>
      </w:r>
      <w:r w:rsidR="00B514E8" w:rsidRPr="00A71D81">
        <w:rPr>
          <w:rFonts w:ascii="GHEA Grapalat" w:hAnsi="GHEA Grapalat" w:cs="Sylfaen"/>
          <w:szCs w:val="24"/>
          <w:lang w:val="ru-RU"/>
        </w:rPr>
        <w:t>մասնակիցըորոշվումէ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բավարարգնահատվածհայտերներկայացրածմասնակիցներիթվից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նվազագույնգնայինառաջարկներկայացրած</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B514E8" w:rsidRPr="00A71D81">
        <w:rPr>
          <w:rFonts w:ascii="GHEA Grapalat" w:hAnsi="GHEA Grapalat" w:cs="Sylfaen"/>
          <w:szCs w:val="24"/>
          <w:lang w:val="ru-RU"/>
        </w:rPr>
        <w:t>նախապատվությունտալուսկզբունքով։Ընդորում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հանձնաժողովիկողմից</w:t>
      </w:r>
      <w:r w:rsidR="00A85E5D" w:rsidRPr="00A71D81">
        <w:rPr>
          <w:rFonts w:ascii="GHEA Grapalat" w:hAnsi="GHEA Grapalat" w:cs="Sylfaen"/>
          <w:szCs w:val="24"/>
          <w:lang w:val="hy-AM"/>
        </w:rPr>
        <w:t>ընտրված</w:t>
      </w:r>
      <w:r w:rsidR="00B514E8" w:rsidRPr="00A71D81">
        <w:rPr>
          <w:rFonts w:ascii="GHEA Grapalat" w:hAnsi="GHEA Grapalat" w:cs="Sylfaen"/>
          <w:szCs w:val="24"/>
          <w:lang w:val="en-US"/>
        </w:rPr>
        <w:t>և</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մասնակիցներինորոշելիսգնայինառաջարկների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համեմատումնիրականացվումէառանցսույնհրավերի</w:t>
      </w:r>
      <w:r w:rsidR="00AE4008" w:rsidRPr="00A71D81">
        <w:rPr>
          <w:rFonts w:ascii="GHEA Grapalat" w:hAnsi="GHEA Grapalat" w:cs="Sylfaen"/>
          <w:szCs w:val="24"/>
        </w:rPr>
        <w:t>1-ին</w:t>
      </w:r>
      <w:r w:rsidR="00B514E8" w:rsidRPr="00A71D81">
        <w:rPr>
          <w:rFonts w:ascii="GHEA Grapalat" w:hAnsi="GHEA Grapalat" w:cs="Sylfaen"/>
          <w:szCs w:val="24"/>
          <w:lang w:val="ru-RU"/>
        </w:rPr>
        <w:t>մասի</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lang w:val="ru-RU"/>
        </w:rPr>
        <w:t>կետումնշվածհարկիգումարիհաշվարկման</w:t>
      </w:r>
      <w:r w:rsidR="00F61898" w:rsidRPr="00A71D81">
        <w:rPr>
          <w:rFonts w:ascii="GHEA Grapalat" w:hAnsi="GHEA Grapalat" w:cs="Sylfaen"/>
          <w:lang w:val="hy-AM"/>
        </w:rPr>
        <w:t>:</w:t>
      </w:r>
    </w:p>
    <w:p w:rsidR="00C05C90" w:rsidRPr="00C05C90" w:rsidRDefault="00FD2748" w:rsidP="00C05C90">
      <w:pPr>
        <w:pStyle w:val="a3"/>
        <w:spacing w:line="240" w:lineRule="auto"/>
        <w:ind w:firstLine="567"/>
        <w:rPr>
          <w:rFonts w:ascii="GHEA Grapalat" w:hAnsi="GHEA Grapalat" w:cs="Sylfaen"/>
          <w:i w:val="0"/>
          <w:sz w:val="22"/>
          <w:szCs w:val="22"/>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096865" w:rsidRPr="00A71D81">
        <w:rPr>
          <w:rFonts w:ascii="GHEA Grapalat" w:hAnsi="GHEA Grapalat" w:cs="Sylfaen"/>
          <w:i w:val="0"/>
          <w:szCs w:val="24"/>
          <w:lang w:val="hy-AM"/>
        </w:rPr>
        <w:t>Եթեհայտումանհամապատասխանությունէտեղգտելտառերովևթվերովգրվածգումարներիմիջև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ապահիմքէընդունվումտառերովգրվածգումարը</w:t>
      </w:r>
      <w:r w:rsidR="004D5671" w:rsidRPr="00A71D81">
        <w:rPr>
          <w:rFonts w:ascii="GHEA Grapalat" w:hAnsi="GHEA Grapalat" w:cs="Sylfaen"/>
          <w:i w:val="0"/>
          <w:szCs w:val="24"/>
          <w:lang w:val="hy-AM"/>
        </w:rPr>
        <w:t>։</w:t>
      </w:r>
      <w:r w:rsidR="00096865" w:rsidRPr="000C6CB3">
        <w:rPr>
          <w:rFonts w:ascii="GHEA Grapalat" w:hAnsi="GHEA Grapalat" w:cs="Sylfaen"/>
          <w:i w:val="0"/>
          <w:szCs w:val="24"/>
          <w:lang w:val="hy-AM"/>
        </w:rPr>
        <w:t>Եթեառաջարկվողգներըներկայացվածեներկուկամավելիարժույթներով</w:t>
      </w:r>
      <w:r w:rsidR="00096865" w:rsidRPr="00A71D81">
        <w:rPr>
          <w:rFonts w:ascii="GHEA Grapalat" w:hAnsi="GHEA Grapalat" w:cs="Sylfaen"/>
          <w:i w:val="0"/>
          <w:szCs w:val="24"/>
          <w:lang w:val="af-ZA"/>
        </w:rPr>
        <w:t xml:space="preserve">, </w:t>
      </w:r>
      <w:r w:rsidR="00096865" w:rsidRPr="000C6CB3">
        <w:rPr>
          <w:rFonts w:ascii="GHEA Grapalat" w:hAnsi="GHEA Grapalat" w:cs="Sylfaen"/>
          <w:i w:val="0"/>
          <w:szCs w:val="24"/>
          <w:lang w:val="hy-AM"/>
        </w:rPr>
        <w:t>ապադրանքհամեմատվումենՀայաստանիՀանրապետությանդրամով</w:t>
      </w:r>
      <w:r w:rsidR="00096865" w:rsidRPr="00A71D81">
        <w:rPr>
          <w:rFonts w:ascii="GHEA Grapalat" w:hAnsi="GHEA Grapalat" w:cs="Sylfaen"/>
          <w:i w:val="0"/>
          <w:szCs w:val="24"/>
          <w:lang w:val="af-ZA"/>
        </w:rPr>
        <w:t xml:space="preserve">` </w:t>
      </w:r>
      <w:r w:rsidR="00C05C90" w:rsidRPr="00C05C90">
        <w:rPr>
          <w:rFonts w:ascii="Sylfaen" w:hAnsi="Sylfaen" w:cs="Sylfaen"/>
          <w:sz w:val="22"/>
          <w:szCs w:val="22"/>
          <w:lang w:val="af-ZA"/>
        </w:rPr>
        <w:t xml:space="preserve">հայտերի բացման օրվա դրությամբ ՀՀ  ԿԲ-ի սահմանած </w:t>
      </w:r>
      <w:r w:rsidR="00C05C90" w:rsidRPr="00C05C90">
        <w:rPr>
          <w:rFonts w:ascii="Sylfaen" w:hAnsi="Sylfaen" w:cs="Sylfaen"/>
          <w:sz w:val="22"/>
          <w:szCs w:val="22"/>
          <w:lang w:val="hy-AM"/>
        </w:rPr>
        <w:t>փոխարժեքով</w:t>
      </w:r>
      <w:r w:rsidR="00C05C90" w:rsidRPr="000C6CB3">
        <w:rPr>
          <w:rFonts w:ascii="GHEA Grapalat" w:hAnsi="GHEA Grapalat" w:cs="Sylfaen"/>
          <w:i w:val="0"/>
          <w:sz w:val="22"/>
          <w:szCs w:val="22"/>
          <w:lang w:val="hy-AM"/>
        </w:rPr>
        <w:t>։</w:t>
      </w:r>
    </w:p>
    <w:p w:rsidR="00096865" w:rsidRPr="00A71D81" w:rsidRDefault="00F11794" w:rsidP="00427BE0">
      <w:pPr>
        <w:pStyle w:val="a3"/>
        <w:spacing w:line="240" w:lineRule="auto"/>
        <w:ind w:firstLine="567"/>
        <w:rPr>
          <w:rFonts w:ascii="GHEA Grapalat" w:hAnsi="GHEA Grapalat" w:cs="Sylfaen"/>
          <w:i w:val="0"/>
          <w:szCs w:val="24"/>
          <w:lang w:val="af-ZA"/>
        </w:rPr>
      </w:pPr>
      <w:r w:rsidRPr="00A71D81">
        <w:rPr>
          <w:rStyle w:val="af6"/>
          <w:rFonts w:ascii="GHEA Grapalat" w:hAnsi="GHEA Grapalat" w:cs="Sylfaen"/>
          <w:i w:val="0"/>
          <w:color w:val="FFFFFF"/>
          <w:szCs w:val="24"/>
          <w:lang w:val="af-ZA"/>
        </w:rPr>
        <w:footnoteReference w:id="3"/>
      </w:r>
      <w:r w:rsidR="00FD2748"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096865" w:rsidRPr="00A71D81">
        <w:rPr>
          <w:rFonts w:ascii="GHEA Grapalat" w:hAnsi="GHEA Grapalat" w:cs="Sylfaen"/>
          <w:i w:val="0"/>
          <w:szCs w:val="24"/>
          <w:lang w:val="ru-RU"/>
        </w:rPr>
        <w:t>և</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096865" w:rsidRPr="00A71D81">
        <w:rPr>
          <w:rFonts w:ascii="GHEA Grapalat" w:hAnsi="GHEA Grapalat" w:cs="Sylfaen"/>
          <w:i w:val="0"/>
          <w:szCs w:val="24"/>
          <w:lang w:val="ru-RU"/>
        </w:rPr>
        <w:t>միջևբանակցություններնարգելվումեն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երբընթացակարգինմասնակցելէմեկ</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որիներկայացրածհայտըհամապատասխանումէհրավերիպահանջներինկամհայտերիգնահատմանարդյունքումհրավերիպահանջներինհամապատասխանէգնահատվելմիայնմեկ</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Pr="00A71D81">
        <w:rPr>
          <w:rFonts w:ascii="GHEA Grapalat" w:hAnsi="GHEA Grapalat" w:cs="Sylfaen"/>
          <w:i w:val="0"/>
          <w:szCs w:val="24"/>
          <w:lang w:val="ru-RU"/>
        </w:rPr>
        <w:t>հայտ</w:t>
      </w:r>
      <w:r w:rsidR="00940C2A" w:rsidRPr="00A71D81">
        <w:rPr>
          <w:rFonts w:ascii="GHEA Grapalat" w:hAnsi="GHEA Grapalat" w:cs="Sylfaen"/>
          <w:i w:val="0"/>
          <w:szCs w:val="24"/>
          <w:lang w:val="ru-RU"/>
        </w:rPr>
        <w:t>կամառաջարկվածնվազագույնգներիհավասարությանդեպքում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եթեոչգնայինպայմաններըբավարարողգնահատվածհայտերներկայացրածբոլորմասնակիցներիներկայացրածգնայինառաջարկներըգերազանցումենայդգնումըկատարելուհամար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ինմասի</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րդպարբերությամբնախատեսված</w:t>
      </w:r>
      <w:r w:rsidR="00940C2A" w:rsidRPr="00A71D81">
        <w:rPr>
          <w:rFonts w:ascii="GHEA Grapalat" w:hAnsi="GHEA Grapalat" w:cs="Sylfaen"/>
          <w:i w:val="0"/>
          <w:szCs w:val="24"/>
          <w:lang w:val="ru-RU"/>
        </w:rPr>
        <w:t>ֆինանսականմիջոցները</w:t>
      </w:r>
      <w:r w:rsidR="002D601F" w:rsidRPr="00A71D81">
        <w:rPr>
          <w:rFonts w:ascii="GHEA Grapalat" w:hAnsi="GHEA Grapalat" w:cs="Sylfaen"/>
          <w:i w:val="0"/>
          <w:szCs w:val="24"/>
          <w:lang w:val="ru-RU"/>
        </w:rPr>
        <w:t>կամգնումնիրականացվումէՕրենքի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րդմասիհիմանվրա</w:t>
      </w:r>
      <w:r w:rsidR="004D5671" w:rsidRPr="00A71D81">
        <w:rPr>
          <w:rFonts w:ascii="GHEA Grapalat" w:hAnsi="GHEA Grapalat" w:cs="Sylfaen"/>
          <w:i w:val="0"/>
          <w:szCs w:val="24"/>
          <w:lang w:val="ru-RU"/>
        </w:rPr>
        <w:t>։</w:t>
      </w:r>
      <w:r w:rsidRPr="00A71D81">
        <w:rPr>
          <w:rFonts w:ascii="GHEA Grapalat" w:hAnsi="GHEA Grapalat" w:cs="Sylfaen"/>
          <w:i w:val="0"/>
          <w:szCs w:val="24"/>
          <w:lang w:val="ru-RU"/>
        </w:rPr>
        <w:t>Սույնկետիհամաձայնվարվողբանակցություններըկարողենհանգեցնելմիայնառաջարկված</w:t>
      </w:r>
      <w:r w:rsidRPr="00A71D81">
        <w:rPr>
          <w:rFonts w:ascii="GHEA Grapalat" w:hAnsi="GHEA Grapalat" w:cs="Sylfaen"/>
          <w:i w:val="0"/>
          <w:szCs w:val="24"/>
          <w:lang w:val="ru-RU"/>
        </w:rPr>
        <w:lastRenderedPageBreak/>
        <w:t>գնինվազեցմանըկամվճարմանպայմաններիփոփոխությանը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իսկբանակցություններըվարվումենմիաժամանակյա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բոլորմասնակիցներիհետ</w:t>
      </w:r>
      <w:r w:rsidRPr="00A71D81">
        <w:rPr>
          <w:rFonts w:ascii="GHEA Grapalat" w:hAnsi="GHEA Grapalat" w:cs="Sylfaen"/>
          <w:i w:val="0"/>
          <w:szCs w:val="24"/>
          <w:lang w:val="af-ZA"/>
        </w:rPr>
        <w:t>.</w:t>
      </w:r>
    </w:p>
    <w:p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Օրենքովնախատեսվածայլդեպքերի</w:t>
      </w:r>
      <w:r w:rsidR="004D5671" w:rsidRPr="00A71D81">
        <w:rPr>
          <w:rFonts w:ascii="GHEA Grapalat" w:hAnsi="GHEA Grapalat" w:cs="Sylfaen"/>
          <w:szCs w:val="24"/>
          <w:lang w:val="ru-RU"/>
        </w:rPr>
        <w:t>։</w:t>
      </w:r>
    </w:p>
    <w:p w:rsidR="00C062F2"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անձնաժողովըհրավերիպահանջներինկատմամբբավարարգնահատվածհայտերներկայացրած</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ասնակիցներիցորոշումևհայտարարումէ</w:t>
      </w:r>
      <w:r w:rsidR="00D32414" w:rsidRPr="00A71D81">
        <w:rPr>
          <w:rFonts w:ascii="GHEA Grapalat" w:hAnsi="GHEA Grapalat" w:cs="Sylfaen"/>
          <w:sz w:val="20"/>
          <w:szCs w:val="24"/>
          <w:lang w:val="hy-AM" w:eastAsia="en-US"/>
        </w:rPr>
        <w:t>ընտրված</w:t>
      </w:r>
      <w:r w:rsidR="00973FB1" w:rsidRPr="00A71D81">
        <w:rPr>
          <w:rFonts w:ascii="GHEA Grapalat" w:hAnsi="GHEA Grapalat" w:cs="Sylfaen"/>
          <w:sz w:val="20"/>
          <w:szCs w:val="24"/>
          <w:lang w:val="ru-RU" w:eastAsia="en-US"/>
        </w:rPr>
        <w:t>և</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A71D81">
        <w:rPr>
          <w:rFonts w:ascii="GHEA Grapalat" w:hAnsi="GHEA Grapalat" w:cs="Sylfaen"/>
          <w:sz w:val="20"/>
          <w:szCs w:val="24"/>
          <w:lang w:val="af-ZA" w:eastAsia="en-US"/>
        </w:rPr>
        <w:t>:</w:t>
      </w:r>
      <w:r w:rsidR="009B6D58" w:rsidRPr="00A71D81">
        <w:rPr>
          <w:rFonts w:ascii="GHEA Grapalat" w:hAnsi="GHEA Grapalat" w:cs="Sylfaen"/>
          <w:sz w:val="20"/>
          <w:szCs w:val="24"/>
          <w:lang w:val="ru-RU" w:eastAsia="en-US"/>
        </w:rPr>
        <w:t>Առաջարկվածնվազագույնգներիհավասարությանդեպքումկամեթեոչգնայինպայմաններինբավարարող</w:t>
      </w:r>
    </w:p>
    <w:p w:rsidR="00C062F2" w:rsidRDefault="00C062F2" w:rsidP="00EF3662">
      <w:pPr>
        <w:pStyle w:val="norm"/>
        <w:spacing w:line="240" w:lineRule="auto"/>
        <w:rPr>
          <w:rFonts w:ascii="GHEA Grapalat" w:hAnsi="GHEA Grapalat" w:cs="Sylfaen"/>
          <w:sz w:val="20"/>
          <w:szCs w:val="24"/>
          <w:lang w:val="af-ZA" w:eastAsia="en-US"/>
        </w:rPr>
      </w:pPr>
    </w:p>
    <w:p w:rsidR="00C062F2" w:rsidRDefault="00C062F2" w:rsidP="00EF3662">
      <w:pPr>
        <w:pStyle w:val="norm"/>
        <w:spacing w:line="240" w:lineRule="auto"/>
        <w:rPr>
          <w:rFonts w:ascii="GHEA Grapalat" w:hAnsi="GHEA Grapalat" w:cs="Sylfaen"/>
          <w:sz w:val="20"/>
          <w:szCs w:val="24"/>
          <w:lang w:val="af-ZA" w:eastAsia="en-US"/>
        </w:rPr>
      </w:pP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գնահատվածհայտերներկայացրածբոլոր</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ասնակիցներիներկայացրածգնայինառաջարկներըգերազանցումեն</w:t>
      </w:r>
      <w:r w:rsidR="00973FB1" w:rsidRPr="00A71D81">
        <w:rPr>
          <w:rFonts w:ascii="GHEA Grapalat" w:hAnsi="GHEA Grapalat" w:cs="Sylfaen"/>
          <w:sz w:val="20"/>
          <w:szCs w:val="24"/>
          <w:lang w:val="ru-RU" w:eastAsia="en-US"/>
        </w:rPr>
        <w:t>սույնընթացակարգիշրջանակումգնվելիքապրանքներիգնմանգինը</w:t>
      </w:r>
      <w:r w:rsidR="00FF3E3D" w:rsidRPr="00A71D81">
        <w:rPr>
          <w:rFonts w:ascii="GHEA Grapalat" w:hAnsi="GHEA Grapalat" w:cs="Sylfaen"/>
          <w:sz w:val="20"/>
          <w:szCs w:val="24"/>
          <w:lang w:val="ru-RU" w:eastAsia="en-US"/>
        </w:rPr>
        <w:t>կամգնումնիրականացվումէՕրենքի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րդմասիհիմանվրա</w:t>
      </w:r>
      <w:r w:rsidRPr="00A71D81">
        <w:rPr>
          <w:rFonts w:ascii="GHEA Grapalat" w:hAnsi="GHEA Grapalat" w:cs="Sylfaen"/>
          <w:sz w:val="20"/>
          <w:szCs w:val="24"/>
          <w:lang w:val="ru-RU"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ru-RU" w:eastAsia="en-US"/>
        </w:rPr>
        <w:t>և</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ասնակիցներինորոշելունպատակովհանձնաժողովինիստումառաջարկվածգներինվազեցմաննպատակովոչգնայինպայման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ներըբավարարողգնահատվածբոլոր</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ասնակիցներիհետվարվումենմիաժամանակյաբանակցություններ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եթենիստիններկաենբոլոր</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համապատասխանլիազորությունունեցողներկայացուցիչները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հակառակդեպքումհանձնաժողովինիստըկասեցվումէ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ևմեկաշխատանքայինօրվաընթացքումհանձնաժողովիքարտուղարըբավարարգնահատված</w:t>
      </w:r>
      <w:r w:rsidR="00143E8C" w:rsidRPr="00A71D81">
        <w:rPr>
          <w:rFonts w:ascii="GHEA Grapalat" w:hAnsi="GHEA Grapalat" w:cs="Sylfaen"/>
          <w:sz w:val="20"/>
          <w:szCs w:val="24"/>
          <w:lang w:val="ru-RU" w:eastAsia="en-US"/>
        </w:rPr>
        <w:t>հայտերներկայացրած</w:t>
      </w:r>
      <w:r w:rsidRPr="00A71D81">
        <w:rPr>
          <w:rFonts w:ascii="GHEA Grapalat" w:hAnsi="GHEA Grapalat" w:cs="Sylfaen"/>
          <w:sz w:val="20"/>
          <w:szCs w:val="24"/>
          <w:lang w:val="ru-RU" w:eastAsia="en-US"/>
        </w:rPr>
        <w:t>բոլոր</w:t>
      </w:r>
      <w:r w:rsidR="00143E8C" w:rsidRPr="00A71D81">
        <w:rPr>
          <w:rFonts w:ascii="GHEA Grapalat" w:hAnsi="GHEA Grapalat" w:cs="Sylfaen"/>
          <w:sz w:val="20"/>
          <w:szCs w:val="24"/>
          <w:lang w:val="ru-RU" w:eastAsia="en-US"/>
        </w:rPr>
        <w:t>մասնակիցներին</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միաժամանակծանուցումէգներինվազեցմանշուրջմիաժամանակյաբանակցություններիվարման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ժամիևվայրիմասին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բանակցություններըվարվումենոչշուտ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քանծանուցումնուղարկվելուօրվանհաջորդողօրվանիցերկրորդ</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Pr="00A71D81">
        <w:rPr>
          <w:rFonts w:ascii="GHEA Grapalat" w:hAnsi="GHEA Grapalat" w:cs="Sylfaen"/>
          <w:sz w:val="20"/>
          <w:szCs w:val="24"/>
          <w:lang w:val="ru-RU" w:eastAsia="en-US"/>
        </w:rPr>
        <w:t>աշխատանքայինօրը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տվյալպահիններկայացրածգնայինառաջարկըհրապարակվումէմյուս</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ևմինչևբանակցություններիհամարնախատեսվածվերջնաժամկետիավարտը</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ասնակիցըկարողէվերանայելիրգնայինառաջարկը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բանակցություններիհամարսահմանվածվերջնաժամկետըլրանալուպահին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ասնակիցներիներկայացրածգների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որոշվումևհայտարարվումեն</w:t>
      </w:r>
      <w:r w:rsidR="00AB1DD6"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ru-RU" w:eastAsia="en-US"/>
        </w:rPr>
        <w:t>և</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ru-RU"/>
        </w:rPr>
        <w:t>բանակցություններիհամարսահմանվածվերջնաժամկետըլրանալուպահին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եթեդրաններկամասնակիցներիներկայացրածգներըգերազանցումենգնմանգինը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ապագնահատողհանձնաժողովըկարողէբանակցություններիարդյունքումցածրգնայինառաջարկներկայացրածմասնակցինհայտարարելընտրվածմասնակից՝պայմանով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վերջինիսհետկնքվողպայմանագրովնախատեսվածկողմերիիրավունքներնուպարտականություններնուժիմեջենմտնումգնմանգինըգերազանցողչափովլրացուցիչֆինանսականմիջոցներնախատեսվելուևդրահիմանվրակողմերիմիջևհամաձայնագիրկնքելու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որումհամաձայնագիրըկնքվումէլրացուցիչֆինանսականմիջոցներընախատեսվելունհաջորդողտասնհինգաշխատանքայինօրվաընթացքում՝ապրանքիմատակարարմանժամկետներըերկարաձգելովպայմանագրիկնքմանօրվանիցմինչևհամաձայնագրիկնքմանօրնընկած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Սույնպարբերությանհամաձայնկնքվածպայմանագիրըլուծվումէ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եթեկնքելունհաջորդողվաթսունօրացուցայինօրվաընթացքումլրացուցիչֆինանսականմիջոցներչեննախատեսվում</w:t>
      </w:r>
      <w:r w:rsidR="00880C5E">
        <w:rPr>
          <w:rFonts w:ascii="Cambria Math" w:hAnsi="Cambria Math" w:cs="Sylfaen"/>
          <w:sz w:val="20"/>
          <w:lang w:val="hy-AM"/>
        </w:rPr>
        <w:t>:</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Սույնպարբերությանպահանջներըչենկիրառվումայնդեպքում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երբհայտէներկայացելմեկմասնակիցկամհրավերիպահանջներինբավարարէգնահատվելմիայնմեկմասնակցիհայտ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կամնվազագույնգներըհավասարեն</w:t>
      </w:r>
      <w:r w:rsidR="00973FB1" w:rsidRPr="00A71D81">
        <w:rPr>
          <w:rFonts w:ascii="GHEA Grapalat" w:hAnsi="GHEA Grapalat" w:cs="Sylfaen"/>
          <w:sz w:val="20"/>
          <w:lang w:val="af-ZA"/>
        </w:rPr>
        <w:t>,</w:t>
      </w:r>
      <w:r w:rsidR="009B6D58" w:rsidRPr="00A71D81">
        <w:rPr>
          <w:rFonts w:ascii="GHEA Grapalat" w:hAnsi="GHEA Grapalat" w:cs="Sylfaen"/>
          <w:sz w:val="20"/>
          <w:lang w:val="hy-AM"/>
        </w:rPr>
        <w:t>գնմանընթացակարգը</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ինկետիհիմանվրա</w:t>
      </w:r>
      <w:r w:rsidR="009B6D58" w:rsidRPr="00A71D81">
        <w:rPr>
          <w:rFonts w:ascii="GHEA Grapalat" w:hAnsi="GHEA Grapalat" w:cs="Sylfaen"/>
          <w:sz w:val="20"/>
          <w:lang w:val="hy-AM"/>
        </w:rPr>
        <w:t>հայտարարվումէչկայացած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lastRenderedPageBreak/>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hy-AM" w:eastAsia="en-US"/>
        </w:rPr>
        <w:t>իրականացվածգնահատմանարդյուն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հայտումարձանագրվումենանհամապատասխանություններ՝հրավերիպահանջներինկատմամբ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ապահանձնաժողովըմեկաշխատանքայինօրովկասեցնումէնիստը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իսկհանձնաժողովիքարտուղարընույնօրըդրամասին</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տեղեկացնումէ</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ասնակցին՝առաջարկելովմինչևկասեցմանժամկետիավարտըշտկելանհամապատասխանությունը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hy-AM" w:eastAsia="en-US"/>
        </w:rPr>
        <w:t>Եթեսույնհրավերի</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hy-AM" w:eastAsia="en-US"/>
        </w:rPr>
        <w:t>կետովսահմանվածժամկետում</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ասնակիցըշտկումէարձանագրվածանհամապատասխանությունը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սհայտըգնահատվումէբավարար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hy-AM" w:eastAsia="en-US"/>
        </w:rPr>
        <w:t>հայտըգնահատվումէանբավարարևմերժվում</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F40755" w:rsidRPr="00F40755">
        <w:rPr>
          <w:rFonts w:ascii="GHEA Grapalat" w:hAnsi="GHEA Grapalat" w:cs="Sylfaen"/>
          <w:szCs w:val="24"/>
          <w:lang w:val="hy-AM"/>
        </w:rPr>
        <w:t>Հանձնաժողովիանդամըկամքարտուղարըչիկարողմասնակցելհանձնաժողովիաշխատանքներին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ընթացքումպարզվումէ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որվերջիններիսկողմիցհիմնադրվածկամբաժնեմաս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կամիրենցմերձավորազգակցությամբկամխնամիությամբկապվածանձը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թոռ,ինչպեսնաևամուսնուծնող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կամայդանձիկողմիցհիմնադրվածկամբաժնեմաս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ունեցողկազմակերպությունըսույնընթացակարգինմասնակցելուհամարներկայացրելէհայտ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Եթեառկաէսույնկետովնախատեսվածպայմանը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szCs w:val="24"/>
          <w:lang w:val="hy-AM"/>
        </w:rPr>
        <w:t>Արձանագրություննստորագրումենհանձնաժողովինիստիններկաանդամները։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րդկետովնախատեսվածհիմքերնիհայտգալու</w:t>
      </w:r>
      <w:r w:rsidR="00F40755" w:rsidRPr="006D2E03">
        <w:rPr>
          <w:rFonts w:ascii="GHEA Grapalat" w:hAnsi="GHEA Grapalat"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Ընդորում</w:t>
      </w:r>
      <w:r w:rsidR="00F40755" w:rsidRPr="006D2E03">
        <w:rPr>
          <w:rFonts w:ascii="Calibri" w:hAnsi="Calibri" w:cs="Calibri"/>
          <w:sz w:val="20"/>
          <w:lang w:val="af-ZA"/>
        </w:rPr>
        <w:t> </w:t>
      </w:r>
      <w:r w:rsidR="00F40755" w:rsidRPr="006D2E03">
        <w:rPr>
          <w:rFonts w:ascii="GHEA Grapalat" w:hAnsi="GHEA Grapalat" w:cs="Sylfaen"/>
          <w:sz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հրապարակելուօրվանհաջորդողտասն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Որոշումըկայացվելունհաջորդողօրըայն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տրամադրվումէլիազորվածմարմնինևմասնակցին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r w:rsidR="00F40755" w:rsidRPr="006D2E03">
        <w:rPr>
          <w:rFonts w:ascii="GHEA Grapalat" w:hAnsi="GHEA Grapalat" w:cs="Sylfaen"/>
          <w:sz w:val="20"/>
        </w:rPr>
        <w:t>երորդ</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տվյալդատականգործովեզրափակիչդատականակտնուժիմեջմտնելուօրվանհաջորդողհինգ</w:t>
      </w:r>
      <w:r w:rsidR="00F40755" w:rsidRPr="006D2E03">
        <w:rPr>
          <w:rFonts w:ascii="GHEA Grapalat" w:hAnsi="GHEA Grapalat" w:cs="Sylfaen"/>
          <w:sz w:val="20"/>
        </w:rPr>
        <w:t>երորդ</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եթեդատականքննությանարդյունքովորոշմանկատարմանհնարավորությունըչիվերացել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aff"/>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լիազորվածմարմ</w:t>
      </w:r>
      <w:r w:rsidRPr="006D2E03">
        <w:rPr>
          <w:rFonts w:ascii="GHEA Grapalat" w:hAnsi="GHEA Grapalat" w:cs="Sylfaen"/>
          <w:sz w:val="20"/>
        </w:rPr>
        <w:t>նինորոշումըներկայացվելուվերջնաժամկետըլրանալուօրվադրությամբմասնակիցըկամպայմանագիրըկնքածանձըվճարելէ</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լիազորվածմարմ</w:t>
      </w:r>
      <w:r w:rsidRPr="006D2E03">
        <w:rPr>
          <w:rFonts w:ascii="GHEA Grapalat" w:hAnsi="GHEA Grapalat" w:cs="Sylfaen"/>
          <w:sz w:val="20"/>
        </w:rPr>
        <w:t>նինորոշումըներկայացվելուվերջնաժամկետըլրանալուցհետո</w:t>
      </w:r>
      <w:r w:rsidRPr="006D2E03">
        <w:rPr>
          <w:rFonts w:ascii="GHEA Grapalat" w:hAnsi="GHEA Grapalat" w:cs="Sylfaen"/>
          <w:sz w:val="20"/>
          <w:lang w:val="af-ZA"/>
        </w:rPr>
        <w:t xml:space="preserve">, </w:t>
      </w:r>
      <w:r w:rsidRPr="006D2E03">
        <w:rPr>
          <w:rFonts w:ascii="GHEA Grapalat" w:hAnsi="GHEA Grapalat" w:cs="Sylfaen"/>
          <w:sz w:val="20"/>
        </w:rPr>
        <w:t>բայցոչուշ</w:t>
      </w:r>
      <w:r w:rsidRPr="006D2E03">
        <w:rPr>
          <w:rFonts w:ascii="GHEA Grapalat" w:hAnsi="GHEA Grapalat" w:cs="Sylfaen"/>
          <w:sz w:val="20"/>
          <w:lang w:val="af-ZA"/>
        </w:rPr>
        <w:t xml:space="preserve">, </w:t>
      </w:r>
      <w:r w:rsidRPr="006D2E03">
        <w:rPr>
          <w:rFonts w:ascii="GHEA Grapalat" w:hAnsi="GHEA Grapalat" w:cs="Sylfaen"/>
          <w:sz w:val="20"/>
        </w:rPr>
        <w:t>քանմասնակցինկամպայմանագիրկնքածանձինցուցակումներառելուվերջնաժամկետըլրանալուօրը</w:t>
      </w:r>
      <w:r w:rsidRPr="006D2E03">
        <w:rPr>
          <w:rFonts w:ascii="GHEA Grapalat" w:hAnsi="GHEA Grapalat" w:cs="Sylfaen"/>
          <w:sz w:val="20"/>
          <w:lang w:val="af-ZA"/>
        </w:rPr>
        <w:t xml:space="preserve">, </w:t>
      </w:r>
      <w:r w:rsidRPr="006D2E03">
        <w:rPr>
          <w:rFonts w:ascii="GHEA Grapalat" w:hAnsi="GHEA Grapalat" w:cs="Sylfaen"/>
          <w:sz w:val="20"/>
        </w:rPr>
        <w:t>ապապատվիրատունդրամասինգրավորտեղեկացնումէլիազորվածմարմին</w:t>
      </w:r>
      <w:r w:rsidRPr="006D2E03">
        <w:rPr>
          <w:rFonts w:ascii="GHEA Grapalat" w:hAnsi="GHEA Grapalat" w:cs="Sylfaen"/>
          <w:sz w:val="20"/>
          <w:lang w:val="af-ZA"/>
        </w:rPr>
        <w:t xml:space="preserve">, </w:t>
      </w:r>
      <w:r w:rsidRPr="006D2E03">
        <w:rPr>
          <w:rFonts w:ascii="GHEA Grapalat" w:hAnsi="GHEA Grapalat" w:cs="Sylfaen"/>
          <w:sz w:val="20"/>
        </w:rPr>
        <w:t>որիհիմանվրամասնակիցըչիներառվումցուցակում</w:t>
      </w:r>
      <w:r w:rsidRPr="006D2E03">
        <w:rPr>
          <w:rFonts w:ascii="GHEA Grapalat" w:hAnsi="GHEA Grapalat" w:cs="Sylfaen"/>
          <w:sz w:val="20"/>
          <w:lang w:val="af-ZA"/>
        </w:rPr>
        <w:t>:</w:t>
      </w:r>
    </w:p>
    <w:p w:rsidR="00B54F63" w:rsidRPr="006D2E03" w:rsidRDefault="00E17B5D"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7A5810" w:rsidRPr="006D2E03">
        <w:rPr>
          <w:rFonts w:ascii="GHEA Grapalat" w:hAnsi="GHEA Grapalat" w:cs="Sylfaen"/>
          <w:sz w:val="20"/>
          <w:szCs w:val="24"/>
          <w:lang w:val="ru-RU" w:eastAsia="en-US"/>
        </w:rPr>
        <w:t>Սույն</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ինմասի</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Pr="006D2E03">
        <w:rPr>
          <w:rFonts w:ascii="GHEA Grapalat" w:hAnsi="GHEA Grapalat" w:cs="Sylfaen"/>
          <w:sz w:val="20"/>
          <w:szCs w:val="24"/>
          <w:lang w:val="ru-RU" w:eastAsia="en-US"/>
        </w:rPr>
        <w:t>կետումնշված</w:t>
      </w:r>
      <w:r w:rsidR="007A5810" w:rsidRPr="006D2E03">
        <w:rPr>
          <w:rFonts w:ascii="GHEA Grapalat" w:hAnsi="GHEA Grapalat" w:cs="Sylfaen"/>
          <w:sz w:val="20"/>
          <w:szCs w:val="24"/>
          <w:lang w:val="ru-RU" w:eastAsia="en-US"/>
        </w:rPr>
        <w:t>փաստաթղթերը</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սահմանվածժամկետում</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ժողովիքարտուղարիններկայաց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EF2159" w:rsidRPr="006D2E03">
        <w:rPr>
          <w:rFonts w:ascii="GHEA Grapalat" w:hAnsi="GHEA Grapalat" w:cs="Sylfaen"/>
          <w:sz w:val="20"/>
          <w:szCs w:val="24"/>
          <w:lang w:eastAsia="en-US"/>
        </w:rPr>
        <w:t>է</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սույնհրավերովնախատեսվածէլեկտրոնայինփոստին</w:t>
      </w:r>
      <w:r w:rsidR="00FE20B2" w:rsidRPr="006D2E03">
        <w:rPr>
          <w:rFonts w:ascii="GHEA Grapalat" w:hAnsi="GHEA Grapalat" w:cs="Sylfaen"/>
          <w:sz w:val="20"/>
          <w:szCs w:val="24"/>
          <w:lang w:eastAsia="en-US"/>
        </w:rPr>
        <w:t>ուղարկելումիջոցով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w:t>
      </w:r>
      <w:r w:rsidR="007A5810" w:rsidRPr="00A71D81">
        <w:rPr>
          <w:rFonts w:ascii="GHEA Grapalat" w:hAnsi="GHEA Grapalat" w:cs="Sylfaen"/>
          <w:sz w:val="20"/>
          <w:szCs w:val="24"/>
          <w:lang w:val="ru-RU" w:eastAsia="en-US"/>
        </w:rPr>
        <w:t>փոստիցմասնակցիէլեկտրոնայինփոստինհավաստումուղարկելումիջոցով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2B121D" w:rsidRPr="00A71D81">
        <w:rPr>
          <w:rFonts w:ascii="GHEA Grapalat" w:hAnsi="GHEA Grapalat" w:cs="Sylfaen"/>
          <w:szCs w:val="24"/>
          <w:lang w:val="ru-RU"/>
        </w:rPr>
        <w:t>Մասնակիցներըևնրանցներկայացուցիչներըկարողեններկա</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հանձնաժողովինիստերին։</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նրանցներկայացուցիչները</w:t>
      </w:r>
      <w:r w:rsidR="002B121D" w:rsidRPr="00A71D81">
        <w:rPr>
          <w:rFonts w:ascii="GHEA Grapalat" w:hAnsi="GHEA Grapalat" w:cs="Sylfaen"/>
          <w:szCs w:val="24"/>
          <w:lang w:val="ru-RU"/>
        </w:rPr>
        <w:t>կարողենպահանջելհանձնաժողովինիստերիարձանագրություններիպատճենները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որոնքտրամադրվումենմեկօրացուցայինօրվաընթացքում։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CD1E70" w:rsidRPr="00A71D81">
        <w:rPr>
          <w:rFonts w:ascii="GHEA Grapalat" w:hAnsi="GHEA Grapalat" w:cs="Sylfaen"/>
          <w:sz w:val="20"/>
          <w:lang w:val="ru-RU"/>
        </w:rPr>
        <w:t>Հանձնաժողովիև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պատվիրատուիկողմիցէլեկտրոնայինծանուցումներնուղարկվումենմասնակցի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իսկմասնակցիկողմից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իրհայտումնշվածէլեկտրոնայինփոստիցսույնհրավերումնշված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հանձնաժողովիքարտուղարիէլեկտրոնայինփոստին</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Հայտերիգնահատումըևընտրված մասնակցի որոշումնիրականացվումէըստառանձինչափաբաժինների</w:t>
      </w:r>
      <w:r w:rsidR="00571F29" w:rsidRPr="00A71D81">
        <w:rPr>
          <w:rStyle w:val="af6"/>
          <w:rFonts w:ascii="GHEA Grapalat" w:hAnsi="GHEA Grapalat" w:cs="Sylfaen"/>
          <w:color w:val="FFFFFF"/>
        </w:rPr>
        <w:footnoteReference w:id="4"/>
      </w:r>
      <w:r w:rsidR="00571F29" w:rsidRPr="00A71D81">
        <w:rPr>
          <w:rFonts w:ascii="GHEA Grapalat" w:hAnsi="GHEA Grapalat" w:cs="Tahoma"/>
        </w:rPr>
        <w:t>։</w:t>
      </w:r>
      <w:r w:rsidR="00436F47" w:rsidRPr="00A71D81">
        <w:rPr>
          <w:rFonts w:ascii="GHEA Grapalat" w:hAnsi="GHEA Grapalat" w:cs="Tahoma"/>
          <w:vertAlign w:val="superscript"/>
        </w:rPr>
        <w:t>11</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տեղեկություններևնյութեր։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անձնաժողովըկարողէստուգել</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ասնակցիներկայացրածտվյալներիիսկությունը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ասնակցիներկայացրածտվյալներիիսկությանստուգմանարդյունքումտվյալներըորակվումենիրականությանըչհամապա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ինմասի</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583092" w:rsidRPr="00A71D81">
        <w:rPr>
          <w:rFonts w:ascii="GHEA Grapalat" w:hAnsi="GHEA Grapalat" w:cs="Sylfaen"/>
          <w:szCs w:val="24"/>
          <w:lang w:val="hy-AM"/>
        </w:rPr>
        <w:t>կետիկիրառմաննպատակով</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հանձնաժողովիարտահերթնիստ։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Անգործությանժամկետըպայմանագիրկնքելումասինորոշմանհայտարարությանհրապարակմանօրվանհաջորդողօրվաև</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ատվիրատուիկողմիցպայմանագիրըկնքելուիրավասությանառաջացմանօրվամիջևընկածժամանակահատվածնէ։</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lastRenderedPageBreak/>
        <w:t>Անգործությանժամկետըսույնընթացակարգի</w:t>
      </w:r>
      <w:r w:rsidR="00427BE0">
        <w:rPr>
          <w:rFonts w:ascii="GHEA Grapalat" w:hAnsi="GHEA Grapalat" w:cs="Sylfaen"/>
          <w:lang w:val="es-ES"/>
        </w:rPr>
        <w:t>դեպքում «10</w:t>
      </w:r>
      <w:r w:rsidRPr="00F40755">
        <w:rPr>
          <w:rFonts w:ascii="GHEA Grapalat" w:hAnsi="GHEA Grapalat" w:cs="Sylfaen"/>
          <w:lang w:val="es-ES"/>
        </w:rPr>
        <w:t xml:space="preserve"> » օրացուցայինօրէ</w:t>
      </w:r>
      <w:r w:rsidRPr="00F40755">
        <w:rPr>
          <w:rFonts w:ascii="GHEA Grapalat" w:hAnsi="GHEA Grapalat" w:cs="Tahoma"/>
          <w:lang w:val="es-ES"/>
        </w:rPr>
        <w:t>։</w:t>
      </w:r>
      <w:r w:rsidRPr="00F40755">
        <w:rPr>
          <w:rFonts w:ascii="GHEA Grapalat" w:hAnsi="GHEA Grapalat" w:cs="Sylfaen"/>
          <w:lang w:val="es-ES"/>
        </w:rPr>
        <w:t>Անգործությանժամկետըկիրառելի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եթեմիայնմեկ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cs="Sylfaen"/>
          <w:sz w:val="20"/>
          <w:szCs w:val="20"/>
          <w:lang w:val="es-ES"/>
        </w:rPr>
        <w:t>որիհետկնքվումէպայմանագիր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Պատվիրատունպայմանագիրըկնքումէ</w:t>
      </w:r>
      <w:r w:rsidRPr="00F40755">
        <w:rPr>
          <w:rFonts w:ascii="GHEA Grapalat" w:hAnsi="GHEA Grapalat" w:cs="Sylfaen"/>
          <w:sz w:val="20"/>
          <w:lang w:val="es-ES"/>
        </w:rPr>
        <w:t xml:space="preserve">, </w:t>
      </w:r>
      <w:r w:rsidRPr="00F40755">
        <w:rPr>
          <w:rFonts w:ascii="GHEA Grapalat" w:hAnsi="GHEA Grapalat" w:cs="Sylfaen"/>
          <w:sz w:val="20"/>
          <w:lang w:val="hy-AM"/>
        </w:rPr>
        <w:t>եթեսույնկետովնախատեսվածանգործությանժամկետումորևէ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ասնակիցչիբողոքարկումպայմանագիրկնքելումասինորոշումը։</w:t>
      </w:r>
      <w:r w:rsidRPr="00F40755">
        <w:rPr>
          <w:rFonts w:ascii="GHEA Grapalat" w:hAnsi="GHEA Grapalat" w:cs="Sylfaen"/>
          <w:sz w:val="20"/>
          <w:lang w:val="ru-RU"/>
        </w:rPr>
        <w:t>Մինչևանգործությանժամկետըլրանալըկամառանցպայմանագիրկնքելու</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մասինհայտարարությանհրապարակմանկնք</w:t>
      </w:r>
      <w:r w:rsidRPr="00F40755">
        <w:rPr>
          <w:rFonts w:ascii="GHEA Grapalat" w:hAnsi="GHEA Grapalat" w:cs="Sylfaen"/>
          <w:sz w:val="20"/>
        </w:rPr>
        <w:t>վ</w:t>
      </w:r>
      <w:r w:rsidRPr="00F40755">
        <w:rPr>
          <w:rFonts w:ascii="GHEA Grapalat" w:hAnsi="GHEA Grapalat" w:cs="Sylfaen"/>
          <w:sz w:val="20"/>
          <w:lang w:val="ru-RU"/>
        </w:rPr>
        <w:t>ածպայմանագիրնառոչինչէ։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ՊԱՅՄԱՆԱԳՐԻԿՆՔՈՒՄԸ</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Պայմանագիրկնքվումէհանձնաժողովիորոշմանհիմանվրա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ատվիրատուիկողմից</w:t>
      </w:r>
      <w:r w:rsidR="004D5671" w:rsidRPr="00A71D81">
        <w:rPr>
          <w:rFonts w:ascii="GHEA Grapalat" w:hAnsi="GHEA Grapalat" w:cs="Sylfaen"/>
          <w:sz w:val="20"/>
          <w:lang w:val="ru-RU"/>
        </w:rPr>
        <w:t>։</w:t>
      </w:r>
      <w:r w:rsidR="00096865" w:rsidRPr="00A71D81">
        <w:rPr>
          <w:rFonts w:ascii="GHEA Grapalat" w:hAnsi="GHEA Grapalat" w:cs="Sylfaen"/>
          <w:sz w:val="20"/>
          <w:lang w:val="ru-RU"/>
        </w:rPr>
        <w:t>Պայմանագիրըկնքվումէգրավոր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մեկփաստաթուղթկազմելումիջոցով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Սույնհրավերի</w:t>
      </w:r>
      <w:r w:rsidR="005D3674" w:rsidRPr="00A71D81">
        <w:rPr>
          <w:rFonts w:ascii="GHEA Grapalat" w:hAnsi="GHEA Grapalat" w:cs="Sylfaen"/>
          <w:sz w:val="20"/>
          <w:lang w:val="af-ZA"/>
        </w:rPr>
        <w:t>1-</w:t>
      </w:r>
      <w:r w:rsidR="005D3674" w:rsidRPr="00A71D81">
        <w:rPr>
          <w:rFonts w:ascii="GHEA Grapalat" w:hAnsi="GHEA Grapalat" w:cs="Sylfaen"/>
          <w:sz w:val="20"/>
        </w:rPr>
        <w:t>ինմասի</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EB6E54" w:rsidRPr="00A71D81">
        <w:rPr>
          <w:rFonts w:ascii="GHEA Grapalat" w:hAnsi="GHEA Grapalat" w:cs="Sylfaen"/>
          <w:sz w:val="20"/>
          <w:lang w:val="ru-RU"/>
        </w:rPr>
        <w:t>կետովսահմանվածանգործությանժամկետըլրանալունհաջորդողչոր</w:t>
      </w:r>
      <w:r w:rsidR="00D42D0A">
        <w:rPr>
          <w:rFonts w:ascii="GHEA Grapalat" w:hAnsi="GHEA Grapalat" w:cs="Sylfaen"/>
          <w:sz w:val="20"/>
          <w:lang w:val="hy-AM"/>
        </w:rPr>
        <w:t>րորդ</w:t>
      </w:r>
      <w:r w:rsidR="00EB6E54" w:rsidRPr="00A71D81">
        <w:rPr>
          <w:rFonts w:ascii="GHEA Grapalat" w:hAnsi="GHEA Grapalat" w:cs="Sylfaen"/>
          <w:sz w:val="20"/>
          <w:lang w:val="ru-RU"/>
        </w:rPr>
        <w:t>աշխատանքայինօր</w:t>
      </w:r>
      <w:r w:rsidR="00D42D0A">
        <w:rPr>
          <w:rFonts w:ascii="GHEA Grapalat" w:hAnsi="GHEA Grapalat" w:cs="Sylfaen"/>
          <w:sz w:val="20"/>
          <w:lang w:val="hy-AM"/>
        </w:rPr>
        <w:t>ը</w:t>
      </w:r>
      <w:r w:rsidRPr="00A71D81">
        <w:rPr>
          <w:rFonts w:ascii="GHEA Grapalat" w:hAnsi="GHEA Grapalat" w:cs="Sylfaen"/>
          <w:sz w:val="20"/>
        </w:rPr>
        <w:t>պ</w:t>
      </w:r>
      <w:r w:rsidR="00EB6E54" w:rsidRPr="00A71D81">
        <w:rPr>
          <w:rFonts w:ascii="GHEA Grapalat" w:hAnsi="GHEA Grapalat" w:cs="Sylfaen"/>
          <w:sz w:val="20"/>
          <w:lang w:val="ru-RU"/>
        </w:rPr>
        <w:t>ատվիրատունծանուցումէընտրված</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ներկայացնելովպայմանագիրկնքելուառաջարկըևպայմանագրինախագիծը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պայմանագիրըկարողէկնքվելոչշուտ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քանսույնհրավերի</w:t>
      </w:r>
      <w:r w:rsidR="005D3674" w:rsidRPr="00A71D81">
        <w:rPr>
          <w:rFonts w:ascii="GHEA Grapalat" w:hAnsi="GHEA Grapalat" w:cs="Sylfaen"/>
          <w:sz w:val="20"/>
          <w:lang w:val="af-ZA"/>
        </w:rPr>
        <w:t>1-</w:t>
      </w:r>
      <w:r w:rsidR="005D3674" w:rsidRPr="00A71D81">
        <w:rPr>
          <w:rFonts w:ascii="GHEA Grapalat" w:hAnsi="GHEA Grapalat" w:cs="Sylfaen"/>
          <w:sz w:val="20"/>
        </w:rPr>
        <w:t>ինմասի</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EB6E54" w:rsidRPr="00A71D81">
        <w:rPr>
          <w:rFonts w:ascii="GHEA Grapalat" w:hAnsi="GHEA Grapalat" w:cs="Sylfaen"/>
          <w:sz w:val="20"/>
          <w:lang w:val="ru-RU"/>
        </w:rPr>
        <w:t>կետովսահմանվածանգործությանժամկետըլրանալուօրվանհաջորդող</w:t>
      </w:r>
      <w:r w:rsidR="00D42D0A">
        <w:rPr>
          <w:rFonts w:ascii="GHEA Grapalat" w:hAnsi="GHEA Grapalat" w:cs="Sylfaen"/>
          <w:sz w:val="20"/>
          <w:lang w:val="hy-AM"/>
        </w:rPr>
        <w:t>չորրորդ</w:t>
      </w:r>
      <w:r w:rsidR="00EB6E54" w:rsidRPr="00A71D81">
        <w:rPr>
          <w:rFonts w:ascii="GHEA Grapalat" w:hAnsi="GHEA Grapalat" w:cs="Sylfaen"/>
          <w:sz w:val="20"/>
          <w:lang w:val="ru-RU"/>
        </w:rPr>
        <w:t>աշխատանքայինօրը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EB6E54" w:rsidRPr="00A71D81">
        <w:rPr>
          <w:rFonts w:ascii="GHEA Grapalat" w:hAnsi="GHEA Grapalat" w:cs="Sylfaen"/>
          <w:sz w:val="20"/>
          <w:lang w:val="ru-RU"/>
        </w:rPr>
        <w:t>Ընտրված</w:t>
      </w:r>
      <w:r w:rsidRPr="00A71D81">
        <w:rPr>
          <w:rFonts w:ascii="GHEA Grapalat" w:hAnsi="GHEA Grapalat" w:cs="Sylfaen"/>
          <w:sz w:val="20"/>
        </w:rPr>
        <w:t>մ</w:t>
      </w:r>
      <w:r w:rsidR="00EB6E54" w:rsidRPr="00A71D81">
        <w:rPr>
          <w:rFonts w:ascii="GHEA Grapalat" w:hAnsi="GHEA Grapalat"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Ընդորում</w:t>
      </w:r>
      <w:r w:rsidR="00EB6E54" w:rsidRPr="00A71D81">
        <w:rPr>
          <w:rFonts w:ascii="GHEA Grapalat" w:hAnsi="GHEA Grapalat" w:cs="Sylfaen"/>
          <w:sz w:val="20"/>
          <w:lang w:val="ru-RU"/>
        </w:rPr>
        <w:t>պայմանագրումներառվում</w:t>
      </w:r>
      <w:r w:rsidR="003B585C" w:rsidRPr="00A71D81">
        <w:rPr>
          <w:rFonts w:ascii="GHEA Grapalat" w:hAnsi="GHEA Grapalat" w:cs="Sylfaen"/>
          <w:sz w:val="20"/>
        </w:rPr>
        <w:t>է</w:t>
      </w:r>
      <w:r w:rsidR="00EB6E54" w:rsidRPr="00A71D81">
        <w:rPr>
          <w:rFonts w:ascii="GHEA Grapalat" w:hAnsi="GHEA Grapalat" w:cs="Sylfaen"/>
          <w:sz w:val="20"/>
          <w:lang w:val="ru-RU"/>
        </w:rPr>
        <w:t>ընտրվածմասնակցիկողմիցհայտովներկայացվածապրանքի</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D42D0A" w:rsidRPr="005E1F72">
        <w:rPr>
          <w:rFonts w:ascii="GHEA Grapalat" w:hAnsi="GHEA Grapalat" w:cs="Sylfaen"/>
          <w:sz w:val="20"/>
          <w:lang w:val="hy-AM"/>
        </w:rPr>
        <w:t>Եթեընտրվածմասնակիցըպայմանագիրկնքելումասինծանուցումըևպայմանագրինախագիծ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hy-AM"/>
        </w:rPr>
        <w:t>ստանալուցհետո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չիստորագրումպայմանագիրըև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sz w:val="20"/>
          <w:lang w:val="hy-AM"/>
        </w:rPr>
        <w:t>ապա նա զրկվում է պայմանագիրը ստորագրելու իրավունքից։</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 xml:space="preserve">Ընդորումընտրված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hy-AM"/>
        </w:rPr>
        <w:t>ևհաստատմանըհաջորդողաշխատանքայինօրըուղեկցողգրությամբտրամադրվումէընտրվածմասնակցին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Մինչևսույնհրավերի</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ru-RU"/>
        </w:rPr>
        <w:t>նախատեսվածժամկետիավարտը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կարողենպայմանագրինախագծումկատարվելփոփոխություններ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սակայնդրանքչենկարողհանգեցնելգնմանառարկայիբնութագրերիփոփոխմանը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096865" w:rsidRPr="00A71D81">
        <w:rPr>
          <w:rFonts w:ascii="GHEA Grapalat" w:hAnsi="GHEA Grapalat" w:cs="Sylfaen"/>
          <w:i w:val="0"/>
          <w:szCs w:val="24"/>
          <w:lang w:val="ru-RU"/>
        </w:rPr>
        <w:t>ընտրվածմասնակցիառաջարկածգնիավելացմանը</w:t>
      </w:r>
      <w:r w:rsidR="004D5671" w:rsidRPr="00A71D81">
        <w:rPr>
          <w:rFonts w:ascii="GHEA Grapalat" w:hAnsi="GHEA Grapalat" w:cs="Sylfaen"/>
          <w:i w:val="0"/>
          <w:szCs w:val="24"/>
          <w:lang w:val="ru-RU"/>
        </w:rPr>
        <w:t>։</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ՈՐԱԿԱՎՈՐՄԱՆԵՎ</w:t>
      </w:r>
      <w:r w:rsidR="008D5016" w:rsidRPr="00A71D81">
        <w:rPr>
          <w:rFonts w:ascii="GHEA Grapalat" w:hAnsi="GHEA Grapalat" w:cs="Sylfaen"/>
          <w:b/>
          <w:iCs/>
          <w:sz w:val="20"/>
          <w:lang w:val="af-ZA"/>
        </w:rPr>
        <w:t>ՊԱՅՄԱՆԱԳՐԻԱՊԱՀՈՎՈՒՄ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p>
    <w:p w:rsidR="00096865" w:rsidRPr="00A71D81" w:rsidRDefault="00096865" w:rsidP="00EF3662">
      <w:pPr>
        <w:jc w:val="center"/>
        <w:rPr>
          <w:rFonts w:ascii="GHEA Grapalat" w:hAnsi="GHEA Grapalat"/>
          <w:b/>
          <w:iCs/>
          <w:sz w:val="20"/>
          <w:lang w:val="af-ZA"/>
        </w:rPr>
      </w:pPr>
    </w:p>
    <w:p w:rsidR="002E10FA" w:rsidRPr="005E1F72" w:rsidRDefault="00030D40" w:rsidP="002E10FA">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Որակավորմանևպ</w:t>
      </w:r>
      <w:r w:rsidR="00A161E3" w:rsidRPr="00532617">
        <w:rPr>
          <w:rFonts w:ascii="GHEA Grapalat" w:hAnsi="GHEA Grapalat" w:cs="Sylfaen"/>
          <w:sz w:val="20"/>
          <w:lang w:val="ru-RU"/>
        </w:rPr>
        <w:t>այմանագրիապահովում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ru-RU"/>
        </w:rPr>
        <w:t>ներկայացնելուպահանջիհիմանվրա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ru-RU"/>
        </w:rPr>
        <w:t>օրվանից</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ru-RU"/>
        </w:rPr>
        <w:t>պարտավոր</w:t>
      </w:r>
      <w:r w:rsidR="00A161E3" w:rsidRPr="006D2E03">
        <w:rPr>
          <w:rFonts w:ascii="GHEA Grapalat" w:hAnsi="GHEA Grapalat" w:cs="Sylfaen"/>
          <w:sz w:val="20"/>
          <w:lang w:val="ru-RU"/>
        </w:rPr>
        <w:t>էներկայացնել</w:t>
      </w:r>
      <w:r w:rsidR="00A161E3" w:rsidRPr="006D2E03">
        <w:rPr>
          <w:rFonts w:ascii="GHEA Grapalat" w:hAnsi="GHEA Grapalat" w:cs="Sylfaen"/>
          <w:sz w:val="20"/>
          <w:lang w:val="hy-AM"/>
        </w:rPr>
        <w:t>որակավորմանև</w:t>
      </w:r>
      <w:r w:rsidR="00A161E3" w:rsidRPr="006D2E03">
        <w:rPr>
          <w:rFonts w:ascii="GHEA Grapalat" w:hAnsi="GHEA Grapalat" w:cs="Sylfaen"/>
          <w:sz w:val="20"/>
          <w:lang w:val="ru-RU"/>
        </w:rPr>
        <w:t>պայմանագրիապահովում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2E10FA" w:rsidRPr="005E1F72">
        <w:rPr>
          <w:rFonts w:ascii="GHEA Grapalat" w:hAnsi="GHEA Grapalat" w:cs="Sylfaen"/>
          <w:sz w:val="20"/>
          <w:lang w:val="ru-RU"/>
        </w:rPr>
        <w:t>Ընտրվածմասնակցիհետպայմանագիրկնքվումէ</w:t>
      </w:r>
      <w:r w:rsidR="000A55D7">
        <w:rPr>
          <w:rFonts w:ascii="GHEA Grapalat" w:hAnsi="GHEA Grapalat" w:cs="Sylfaen"/>
          <w:sz w:val="20"/>
          <w:lang w:val="af-ZA"/>
        </w:rPr>
        <w:t>,</w:t>
      </w:r>
      <w:r w:rsidR="002E10FA" w:rsidRPr="005E1F72">
        <w:rPr>
          <w:rFonts w:ascii="GHEA Grapalat" w:hAnsi="GHEA Grapalat" w:cs="Sylfaen"/>
          <w:sz w:val="20"/>
          <w:lang w:val="ru-RU"/>
        </w:rPr>
        <w:t>եթեվերջինսներկայացնումէ</w:t>
      </w:r>
      <w:r w:rsidR="002E10FA">
        <w:rPr>
          <w:rFonts w:ascii="GHEA Grapalat" w:hAnsi="GHEA Grapalat" w:cs="Sylfaen"/>
          <w:sz w:val="20"/>
          <w:lang w:val="hy-AM"/>
        </w:rPr>
        <w:t>որակավորման և</w:t>
      </w:r>
      <w:r w:rsidR="002E10FA" w:rsidRPr="005E1F72">
        <w:rPr>
          <w:rFonts w:ascii="GHEA Grapalat" w:hAnsi="GHEA Grapalat" w:cs="Sylfaen"/>
          <w:sz w:val="20"/>
          <w:lang w:val="ru-RU"/>
        </w:rPr>
        <w:t>պայմանագրիապահովում</w:t>
      </w:r>
      <w:r w:rsidR="002E10FA">
        <w:rPr>
          <w:rFonts w:ascii="GHEA Grapalat" w:hAnsi="GHEA Grapalat" w:cs="Sylfaen"/>
          <w:sz w:val="20"/>
          <w:lang w:val="hy-AM"/>
        </w:rPr>
        <w:t>ներ</w:t>
      </w:r>
      <w:r w:rsidR="002E10FA">
        <w:rPr>
          <w:rFonts w:ascii="GHEA Grapalat" w:hAnsi="GHEA Grapalat" w:cs="Sylfaen"/>
          <w:sz w:val="20"/>
        </w:rPr>
        <w:t>ը</w:t>
      </w:r>
      <w:r w:rsidR="002E10FA" w:rsidRPr="005E1F72">
        <w:rPr>
          <w:rFonts w:ascii="GHEA Grapalat" w:hAnsi="GHEA Grapalat" w:cs="Sylfaen"/>
          <w:sz w:val="20"/>
          <w:lang w:val="ru-RU"/>
        </w:rPr>
        <w:t>։</w:t>
      </w:r>
    </w:p>
    <w:p w:rsidR="00BA7FAD" w:rsidRPr="00A71D81" w:rsidRDefault="00AD6D6A" w:rsidP="000A55D7">
      <w:pPr>
        <w:jc w:val="both"/>
        <w:rPr>
          <w:rFonts w:ascii="GHEA Grapalat" w:hAnsi="GHEA Grapalat" w:cs="Arial"/>
          <w:sz w:val="20"/>
          <w:lang w:val="hy-AM"/>
        </w:rPr>
      </w:pPr>
      <w:r w:rsidRPr="00A71D81">
        <w:rPr>
          <w:rFonts w:ascii="GHEA Grapalat" w:hAnsi="GHEA Grapalat" w:cs="Sylfaen"/>
          <w:sz w:val="20"/>
          <w:lang w:val="hy-AM"/>
        </w:rPr>
        <w:t>10.2</w:t>
      </w:r>
      <w:r w:rsidR="0074145B" w:rsidRPr="00A71D81">
        <w:rPr>
          <w:rFonts w:ascii="GHEA Grapalat" w:hAnsi="GHEA Grapalat" w:cs="Sylfaen"/>
          <w:sz w:val="20"/>
        </w:rPr>
        <w:t>Որակավորմանապահովմանչափըհավասարէ</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Որակավորմանապահովումըներկայացվումէ</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w:t>
      </w:r>
      <w:r w:rsidR="005A72DB" w:rsidRPr="00A71D81">
        <w:rPr>
          <w:rFonts w:ascii="GHEA Grapalat" w:hAnsi="GHEA Grapalat" w:cs="Sylfaen"/>
          <w:sz w:val="20"/>
          <w:lang w:val="af-ZA"/>
        </w:rPr>
        <w:t>Ընդ որում ապահովումը</w:t>
      </w:r>
      <w:r w:rsidR="005A72DB" w:rsidRPr="006D2E03">
        <w:rPr>
          <w:rFonts w:ascii="GHEA Grapalat" w:hAnsi="GHEA Grapalat" w:cs="Sylfaen"/>
          <w:sz w:val="20"/>
          <w:lang w:val="hy-AM"/>
        </w:rPr>
        <w:t>պետքէվավերլինիառնվազնմինչևպայմանագրիկատարմանարդյունքըպատվիրատուիկողմիցամբողջականընդունվելուօրվանհաջորդող</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րդաշխատանքայինօրը</w:t>
      </w:r>
      <w:r w:rsidR="005A72DB" w:rsidRPr="006D2E03">
        <w:rPr>
          <w:rFonts w:ascii="GHEA Grapalat" w:hAnsi="GHEA Grapalat" w:cs="Arial"/>
          <w:sz w:val="20"/>
          <w:lang w:val="hy-AM"/>
        </w:rPr>
        <w:t>ներառյալ</w:t>
      </w:r>
      <w:r w:rsidR="005A72DB" w:rsidRPr="00A71D81">
        <w:rPr>
          <w:rStyle w:val="af6"/>
          <w:rFonts w:ascii="GHEA Grapalat" w:hAnsi="GHEA Grapalat" w:cs="Arial"/>
          <w:sz w:val="20"/>
        </w:rPr>
        <w:footnoteReference w:id="5"/>
      </w:r>
      <w:r w:rsidR="005A72DB" w:rsidRPr="00A71D81">
        <w:rPr>
          <w:rFonts w:ascii="GHEA Grapalat" w:hAnsi="GHEA Grapalat" w:cs="Arial"/>
          <w:sz w:val="20"/>
          <w:vertAlign w:val="superscript"/>
          <w:lang w:val="hy-AM"/>
        </w:rPr>
        <w:t>.1</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0A55D7">
        <w:rPr>
          <w:rFonts w:ascii="GHEA Grapalat" w:hAnsi="GHEA Grapalat" w:cs="Arial"/>
          <w:sz w:val="20"/>
          <w:lang w:val="hy-AM"/>
        </w:rPr>
        <w:t>:</w:t>
      </w: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CF12EE" w:rsidRPr="00404468" w:rsidRDefault="00CF12EE" w:rsidP="0063370F">
      <w:pPr>
        <w:jc w:val="both"/>
        <w:rPr>
          <w:rFonts w:ascii="GHEA Grapalat" w:hAnsi="GHEA Grapalat" w:cs="Arial"/>
          <w:color w:val="FFFFFF"/>
          <w:sz w:val="20"/>
          <w:lang w:val="hy-AM"/>
        </w:rPr>
      </w:pP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Պայմանագրիապահովմանչափըկազմումէ</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7862B1" w:rsidRPr="00A71D81">
        <w:rPr>
          <w:rFonts w:ascii="GHEA Grapalat" w:hAnsi="GHEA Grapalat" w:cs="Sylfaen"/>
          <w:sz w:val="20"/>
          <w:lang w:val="hy-AM"/>
        </w:rPr>
        <w:t>(հավելված 5</w:t>
      </w:r>
      <w:r w:rsidR="00325762" w:rsidRPr="00325762">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 xml:space="preserve">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63370F" w:rsidRPr="0063370F">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 xml:space="preserve">միակողմանի հաստատված </w:t>
      </w:r>
      <w:r w:rsidR="00F96621" w:rsidRPr="00A71D81">
        <w:rPr>
          <w:rFonts w:ascii="GHEA Grapalat" w:hAnsi="GHEA Grapalat" w:cs="Arial"/>
          <w:sz w:val="20"/>
          <w:lang w:val="hy-AM"/>
        </w:rPr>
        <w:lastRenderedPageBreak/>
        <w:t>հայտարարության` տուժանքի կամ կանխիկ փողի ձևով: Եթե պայմանագիրը կնքելու իրավասության առաջացման պահին</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505AD4" w:rsidP="00EF3662">
      <w:pPr>
        <w:ind w:firstLine="567"/>
        <w:jc w:val="both"/>
        <w:rPr>
          <w:rFonts w:ascii="GHEA Grapalat" w:hAnsi="GHEA Grapalat" w:cs="Sylfaen"/>
          <w:i/>
          <w:sz w:val="20"/>
          <w:lang w:val="af-ZA"/>
        </w:rPr>
      </w:pP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ԸՆԹԱՑԱԿԱՐԳԸՉԿԱՅԱՑԱԾՀԱՅՏԱՐԱՐԵԼԸ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րդհոդվածիհամաձայն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հանձնաժողովըսույնընթացակարգըչկայացածէհայտարարում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հայտերիցոչմեկըչիհամապատասխանումհրավերիպայմաններին</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դադարումէգոյությունունենալգնմանպահանջը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A71D81">
        <w:rPr>
          <w:rFonts w:ascii="GHEA Grapalat" w:hAnsi="GHEA Grapalat" w:cs="Sylfaen"/>
          <w:sz w:val="20"/>
          <w:lang w:val="af-ZA"/>
        </w:rPr>
        <w:t xml:space="preserve">, </w:t>
      </w:r>
      <w:r w:rsidR="00A10D1E" w:rsidRPr="00A71D81">
        <w:rPr>
          <w:rFonts w:ascii="GHEA Grapalat" w:hAnsi="GHEA Grapalat" w:cs="Sylfaen"/>
          <w:sz w:val="20"/>
        </w:rPr>
        <w:t>որոշմանհիմանվրա</w:t>
      </w:r>
      <w:r w:rsidR="00A10D1E" w:rsidRPr="00A71D81">
        <w:rPr>
          <w:rStyle w:val="af6"/>
          <w:rFonts w:ascii="GHEA Grapalat" w:hAnsi="GHEA Grapalat" w:cs="Sylfaen"/>
          <w:color w:val="FFFFFF"/>
          <w:sz w:val="20"/>
        </w:rPr>
        <w:footnoteReference w:id="6"/>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ոչմիհայտչիներկայացվել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պայմանագիրչիկնքվում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նմանընթացակարգըչկայացածհայտարարվելու</w:t>
      </w:r>
      <w:r w:rsidR="00A747D4" w:rsidRPr="00A71D81">
        <w:rPr>
          <w:rFonts w:ascii="GHEA Grapalat" w:hAnsi="GHEA Grapalat" w:cs="Sylfaen"/>
          <w:sz w:val="20"/>
        </w:rPr>
        <w:t>նհաջորդողաշխատանքային</w:t>
      </w:r>
      <w:r w:rsidR="00CA1C11" w:rsidRPr="00A71D81">
        <w:rPr>
          <w:rFonts w:ascii="GHEA Grapalat" w:hAnsi="GHEA Grapalat" w:cs="Sylfaen"/>
          <w:sz w:val="20"/>
          <w:lang w:val="ru-RU"/>
        </w:rPr>
        <w:t>օրվաընթացքում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որումնշվումէգնմանընթացակարգըչկայացածհայտարարվելուհիմնավորումը։</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Յուրաքանչյուրշահագրգիռանձիրավունքունիբողոքարկելուպատվիրատուի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ևորոշումներըՀայաստանիՀանրապետությանքաղաքացիականդատավարությանօրենսգրքով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Սույնընթացակարգիհետկապվածհարաբերություններըվարչականհարաբերություններչեն</w:t>
      </w:r>
      <w:r w:rsidRPr="004B72E3">
        <w:rPr>
          <w:rFonts w:ascii="GHEA Grapalat" w:hAnsi="GHEA Grapalat"/>
          <w:sz w:val="20"/>
          <w:szCs w:val="20"/>
          <w:lang w:val="es-ES"/>
        </w:rPr>
        <w:t xml:space="preserve">, </w:t>
      </w:r>
      <w:r w:rsidRPr="00BA41C0">
        <w:rPr>
          <w:rFonts w:ascii="GHEA Grapalat" w:hAnsi="GHEA Grapalat"/>
          <w:sz w:val="20"/>
          <w:szCs w:val="20"/>
        </w:rPr>
        <w:t>ևդրանքկարգավորվումենՀայաստանիՀանրապետությանքաղաքացիաիրավականհարաբերություններըկարգավորողօրենսդրությամբ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Սույնհրավերովսահմանվածանգործությանժամկետըպատվիրատուի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ևորոշումներիբողոքարկմանհայցայինվաղեմությանժամկետէ</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րդմասովնախատեսվածորոշումներիբողոքարկմանևպայմանագիրըմիակողմանիլուծելուհետկապվածվեճերի</w:t>
      </w:r>
      <w:r w:rsidRPr="004B72E3">
        <w:rPr>
          <w:rFonts w:ascii="GHEA Grapalat" w:hAnsi="GHEA Grapalat"/>
          <w:sz w:val="20"/>
          <w:szCs w:val="20"/>
          <w:lang w:val="es-ES"/>
        </w:rPr>
        <w:t xml:space="preserve">, </w:t>
      </w:r>
      <w:proofErr w:type="gramStart"/>
      <w:r w:rsidRPr="00BA41C0">
        <w:rPr>
          <w:rFonts w:ascii="GHEA Grapalat" w:hAnsi="GHEA Grapalat"/>
          <w:sz w:val="20"/>
          <w:szCs w:val="20"/>
        </w:rPr>
        <w:t>որոնցդեպքումհայցայինվաղեմությանժամկետըերեսունօրացուցայինօրէ</w:t>
      </w:r>
      <w:r w:rsidRPr="004B72E3">
        <w:rPr>
          <w:rFonts w:ascii="GHEA Grapalat" w:hAnsi="GHEA Grapalat"/>
          <w:sz w:val="20"/>
          <w:szCs w:val="20"/>
          <w:lang w:val="es-ES"/>
        </w:rPr>
        <w:t>::</w:t>
      </w:r>
      <w:proofErr w:type="gramEnd"/>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Սույնընթացակարգիհետկապվածվեճերը</w:t>
      </w:r>
      <w:r w:rsidRPr="00BA41C0">
        <w:rPr>
          <w:rFonts w:ascii="GHEA Grapalat" w:hAnsi="GHEA Grapalat"/>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Դատարանիպատճառաբանվածորոշմամբսույնմասովնախատեսվածժամկետըկարողէերկարաձգվելմեկանգամ</w:t>
      </w:r>
      <w:r w:rsidRPr="004B72E3">
        <w:rPr>
          <w:rFonts w:ascii="GHEA Grapalat" w:hAnsi="GHEA Grapalat"/>
          <w:sz w:val="20"/>
          <w:szCs w:val="20"/>
          <w:lang w:val="es-ES"/>
        </w:rPr>
        <w:t xml:space="preserve">` </w:t>
      </w:r>
      <w:r w:rsidRPr="00BA41C0">
        <w:rPr>
          <w:rFonts w:ascii="GHEA Grapalat" w:hAnsi="GHEA Grapalat"/>
          <w:sz w:val="20"/>
          <w:szCs w:val="20"/>
        </w:rPr>
        <w:t>մինչևտասնօրացուցայինօրով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Դատարանըհայցադիմումըվարույթընդունելուհարցըլուծումէայններկայացվելուցհետո՝եռօրյաժամկետում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Ապացույցներպահանջելուվերաբերյալորոշումըկատարվումէպատասխանողիկողմիցորոշումնստանալուցհետո՝հնգօրյաժամկետում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4B72E3">
        <w:rPr>
          <w:rFonts w:ascii="GHEA Grapalat" w:hAnsi="GHEA Grapalat"/>
          <w:sz w:val="20"/>
          <w:szCs w:val="20"/>
          <w:lang w:val="es-ES"/>
        </w:rPr>
        <w:t xml:space="preserve">, </w:t>
      </w:r>
      <w:r w:rsidRPr="00BA41C0">
        <w:rPr>
          <w:rFonts w:ascii="GHEA Grapalat" w:hAnsi="GHEA Grapalat"/>
          <w:sz w:val="20"/>
          <w:szCs w:val="20"/>
        </w:rPr>
        <w:t>իսկհայցվորիվկայակոչածայնփաստերը</w:t>
      </w:r>
      <w:r w:rsidRPr="004B72E3">
        <w:rPr>
          <w:rFonts w:ascii="GHEA Grapalat" w:hAnsi="GHEA Grapalat"/>
          <w:sz w:val="20"/>
          <w:szCs w:val="20"/>
          <w:lang w:val="es-ES"/>
        </w:rPr>
        <w:t xml:space="preserve">, </w:t>
      </w:r>
      <w:r w:rsidRPr="00BA41C0">
        <w:rPr>
          <w:rFonts w:ascii="GHEA Grapalat" w:hAnsi="GHEA Grapalat"/>
          <w:sz w:val="20"/>
          <w:szCs w:val="20"/>
        </w:rPr>
        <w:t>որոնքենթակաենհաստատմանպատասխանողիտիրապետմանտակգտնվողապացույցներով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համարվումենհաստատված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Հայցադիմումըվարույթընդունելումասինորոշումնանհապաղուղարկվումէլիազորվածմարմնիպաշտոնականէլեկտրոնայինփոստիհասցեին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Լիազորվածմարմինըսույնկետովնախատեսվածորոշումնանհապաղհրապարակումէտեղեկագրում՝նշելովկասեցմանօրը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BA41C0">
        <w:rPr>
          <w:rFonts w:ascii="GHEA Grapalat" w:hAnsi="GHEA Grapalat"/>
          <w:sz w:val="20"/>
          <w:szCs w:val="20"/>
        </w:rPr>
        <w:t>Հայցադիմումիպատասխանը</w:t>
      </w:r>
      <w:r>
        <w:rPr>
          <w:rFonts w:ascii="GHEA Grapalat" w:hAnsi="GHEA Grapalat"/>
          <w:sz w:val="20"/>
          <w:szCs w:val="20"/>
        </w:rPr>
        <w:t>պատվիրատուն</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ումէհայցադիմումըվարույթընդունելումասինորոշումնստանալուցհետո՝հնգօրյաժամկետում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Գործինմասնակցողանձինքևնրանցներկայացուցիչներըդատականնիստիժամանակիևվայրի</w:t>
      </w:r>
      <w:r w:rsidRPr="004B72E3">
        <w:rPr>
          <w:rFonts w:ascii="GHEA Grapalat" w:hAnsi="GHEA Grapalat"/>
          <w:sz w:val="20"/>
          <w:szCs w:val="20"/>
          <w:lang w:val="es-ES"/>
        </w:rPr>
        <w:t xml:space="preserve">, </w:t>
      </w:r>
      <w:r w:rsidRPr="00BA41C0">
        <w:rPr>
          <w:rFonts w:ascii="GHEA Grapalat" w:hAnsi="GHEA Grapalat"/>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4B72E3">
        <w:rPr>
          <w:rFonts w:ascii="GHEA Grapalat" w:hAnsi="GHEA Grapalat"/>
          <w:sz w:val="20"/>
          <w:szCs w:val="20"/>
          <w:lang w:val="es-ES"/>
        </w:rPr>
        <w:t xml:space="preserve"> 97-</w:t>
      </w:r>
      <w:r w:rsidRPr="00BA41C0">
        <w:rPr>
          <w:rFonts w:ascii="GHEA Grapalat" w:hAnsi="GHEA Grapalat"/>
          <w:sz w:val="20"/>
          <w:szCs w:val="20"/>
        </w:rPr>
        <w:t>րդհոդվածովսահմանվածկարգովհայցադիմումումնշվածէլեկտրոնայինփոստինուղարկելուեղանակով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BA41C0">
        <w:rPr>
          <w:rFonts w:ascii="GHEA Grapalat" w:hAnsi="GHEA Grapalat"/>
          <w:sz w:val="20"/>
          <w:szCs w:val="20"/>
        </w:rPr>
        <w:t>Դատարանըսույնբաժնովնախատեսվածվեճերովգործերըքննումևդրանցվերաբերյալվճիռներըևորոշումներըկայացնումէգրավորընթացակարգով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երբդատարանըգործինմասնակցողանձիմիջնորդությամբկամիրնախաձեռնությամբեկելէեզրահանգման</w:t>
      </w:r>
      <w:r w:rsidRPr="004B72E3">
        <w:rPr>
          <w:rFonts w:ascii="GHEA Grapalat" w:hAnsi="GHEA Grapalat"/>
          <w:sz w:val="20"/>
          <w:szCs w:val="20"/>
          <w:lang w:val="es-ES"/>
        </w:rPr>
        <w:t xml:space="preserve">, </w:t>
      </w:r>
      <w:r w:rsidRPr="00BA41C0">
        <w:rPr>
          <w:rFonts w:ascii="GHEA Grapalat" w:hAnsi="GHEA Grapalat"/>
          <w:sz w:val="20"/>
          <w:szCs w:val="20"/>
        </w:rPr>
        <w:t>որանհրաժեշտէգործըքննելդատականնիստում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Գործըդատականնիստումքննելուհարցըկարողէլուծվելնաևհայցադիմումըվարույթընդունելումասինորոշմամբ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BA41C0">
        <w:rPr>
          <w:rFonts w:ascii="GHEA Grapalat" w:hAnsi="GHEA Grapalat"/>
          <w:sz w:val="20"/>
          <w:szCs w:val="20"/>
        </w:rPr>
        <w:t>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ևորոշումներիհիմքումընկածհանգամանքների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ինչպեսնաևտվյալգործողությունների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կատարմանևորոշմանընդունմանօրենքով</w:t>
      </w:r>
      <w:r w:rsidRPr="004B72E3">
        <w:rPr>
          <w:rFonts w:ascii="GHEA Grapalat" w:hAnsi="GHEA Grapalat"/>
          <w:sz w:val="20"/>
          <w:szCs w:val="20"/>
          <w:lang w:val="es-ES"/>
        </w:rPr>
        <w:t xml:space="preserve">, </w:t>
      </w:r>
      <w:r w:rsidRPr="00BA41C0">
        <w:rPr>
          <w:rFonts w:ascii="GHEA Grapalat" w:hAnsi="GHEA Grapalat"/>
          <w:sz w:val="20"/>
          <w:szCs w:val="20"/>
        </w:rPr>
        <w:t>այլիրավականակտերովսահմանվածկարգըպահպանվածլինելուփաստերնապացուցելուպարտականությունըկրումէպատասխանողը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երբհիմնավորումէապացույցիներկայացմանանհնարինությունըիրենիցանկախպատճառներով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բողոքարկումնինքնաբերաբարկասեցնումէգնմանգործընթացը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կետովնախատեսված</w:t>
      </w:r>
      <w:r w:rsidRPr="00BA41C0">
        <w:rPr>
          <w:rFonts w:ascii="GHEA Grapalat" w:hAnsi="GHEA Grapalat"/>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BA41C0">
        <w:rPr>
          <w:rFonts w:ascii="GHEA Grapalat" w:hAnsi="GHEA Grapalat"/>
          <w:sz w:val="20"/>
          <w:szCs w:val="20"/>
        </w:rPr>
        <w:t>Այնդեպքերում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հանրայինկամպաշտպանությանևազգայինանվտանգությանշահերիցելնելով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անհրաժեշտէշարունակելգնմանգործընթացը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դատարանըՕրենքի</w:t>
      </w:r>
      <w:r w:rsidRPr="004B72E3">
        <w:rPr>
          <w:rFonts w:ascii="GHEA Grapalat" w:hAnsi="GHEA Grapalat"/>
          <w:sz w:val="20"/>
          <w:szCs w:val="20"/>
          <w:lang w:val="es-ES"/>
        </w:rPr>
        <w:t xml:space="preserve"> 2-</w:t>
      </w:r>
      <w:r w:rsidRPr="00BA41C0">
        <w:rPr>
          <w:rFonts w:ascii="GHEA Grapalat" w:hAnsi="GHEA Grapalat"/>
          <w:sz w:val="20"/>
          <w:szCs w:val="20"/>
        </w:rPr>
        <w:t>րդհոդվածի</w:t>
      </w:r>
      <w:r w:rsidRPr="004B72E3">
        <w:rPr>
          <w:rFonts w:ascii="GHEA Grapalat" w:hAnsi="GHEA Grapalat"/>
          <w:sz w:val="20"/>
          <w:szCs w:val="20"/>
          <w:lang w:val="es-ES"/>
        </w:rPr>
        <w:t xml:space="preserve"> 1-</w:t>
      </w:r>
      <w:r w:rsidRPr="00BA41C0">
        <w:rPr>
          <w:rFonts w:ascii="GHEA Grapalat" w:hAnsi="GHEA Grapalat"/>
          <w:sz w:val="20"/>
          <w:szCs w:val="20"/>
        </w:rPr>
        <w:lastRenderedPageBreak/>
        <w:t>ինմասովսահմանվածմարմիններիղեկավարների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Լիազորվածմարմիննայդորոշումնանհապաղհրապարակումէտեղեկագրում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ևորոշումներիբողոքարկմանհետկապվածվեճերովդատարանիեզրափակիչդատականակտնուժիմեջէմտնումհրապարակմանպահից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Լիազորվածմարմինըդատարանիվճռիեզրափակիչմասըկամայլեզրափակիչդատականակտնանհապաղհրապարակումէտեղեկագրում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BA41C0">
        <w:rPr>
          <w:rFonts w:ascii="GHEA Grapalat" w:hAnsi="GHEA Grapalat" w:cs="GHEA Grapalat"/>
          <w:sz w:val="20"/>
          <w:szCs w:val="20"/>
        </w:rPr>
        <w:t>Բողոքարկմանհամարգանձվող</w:t>
      </w:r>
      <w:r w:rsidRPr="00BA41C0">
        <w:rPr>
          <w:rFonts w:ascii="GHEA Grapalat" w:hAnsi="GHEA Grapalat"/>
          <w:sz w:val="20"/>
          <w:szCs w:val="20"/>
        </w:rPr>
        <w:t>պետականտուրքերիդրույքաչափերըսահմանվածեն</w:t>
      </w:r>
      <w:r w:rsidRPr="004B72E3">
        <w:rPr>
          <w:rFonts w:ascii="GHEA Grapalat" w:hAnsi="GHEA Grapalat"/>
          <w:sz w:val="20"/>
          <w:szCs w:val="20"/>
          <w:lang w:val="es-ES"/>
        </w:rPr>
        <w:t xml:space="preserve"> «</w:t>
      </w:r>
      <w:r w:rsidRPr="00BA41C0">
        <w:rPr>
          <w:rFonts w:ascii="GHEA Grapalat" w:hAnsi="GHEA Grapalat"/>
          <w:sz w:val="20"/>
          <w:szCs w:val="20"/>
        </w:rPr>
        <w:t>Պետականտուրքիմասին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ՀՐԱՀԱՆԳ</w:t>
      </w:r>
    </w:p>
    <w:p w:rsidR="00096865" w:rsidRPr="00A71D81" w:rsidRDefault="00C05C90" w:rsidP="00EF3662">
      <w:pPr>
        <w:pStyle w:val="aa"/>
        <w:ind w:right="-7"/>
        <w:jc w:val="center"/>
        <w:rPr>
          <w:rFonts w:ascii="GHEA Grapalat" w:hAnsi="GHEA Grapalat"/>
          <w:b/>
          <w:szCs w:val="22"/>
          <w:lang w:val="af-ZA"/>
        </w:rPr>
      </w:pPr>
      <w:r>
        <w:rPr>
          <w:rFonts w:ascii="Sylfaen" w:hAnsi="Sylfaen" w:cs="Sylfaen"/>
          <w:b/>
          <w:szCs w:val="22"/>
          <w:lang w:val="af-ZA"/>
        </w:rPr>
        <w:t xml:space="preserve">ԳՆԱՆՇՄԱՆ ՀԱՐՑՄԱՆ </w:t>
      </w:r>
      <w:r w:rsidR="00096865" w:rsidRPr="00A71D81">
        <w:rPr>
          <w:rFonts w:ascii="GHEA Grapalat" w:hAnsi="GHEA Grapalat" w:cs="Sylfaen"/>
          <w:b/>
          <w:szCs w:val="22"/>
          <w:lang w:val="es-ES"/>
        </w:rPr>
        <w:t>ՀԱՅՏԸՊԱՏՐԱՍՏԵԼՈՒ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ԸՆԴՀԱՆՈՒՐԴՐՈՒՅԹՆԵՐ</w:t>
      </w:r>
    </w:p>
    <w:p w:rsidR="00096865" w:rsidRPr="00A71D81" w:rsidRDefault="00096865" w:rsidP="00EF3662">
      <w:pPr>
        <w:ind w:firstLine="567"/>
        <w:jc w:val="both"/>
        <w:rPr>
          <w:rFonts w:ascii="GHEA Grapalat" w:hAnsi="GHEA Grapalat"/>
          <w:szCs w:val="22"/>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Սույնհրահանգընպատակունիօժանդակել</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ասնակիցներինհայտըպատրաստելիս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Նպատակահարմարությանդեպքում</w:t>
      </w:r>
      <w:r w:rsidR="000F4B86" w:rsidRPr="00A71D81">
        <w:rPr>
          <w:rFonts w:ascii="GHEA Grapalat" w:hAnsi="GHEA Grapalat" w:cs="Sylfaen"/>
          <w:sz w:val="20"/>
          <w:lang w:val="af-ZA"/>
        </w:rPr>
        <w:t>մ</w:t>
      </w:r>
      <w:r w:rsidRPr="00A71D81">
        <w:rPr>
          <w:rFonts w:ascii="GHEA Grapalat" w:hAnsi="GHEA Grapalat" w:cs="Sylfaen"/>
          <w:sz w:val="20"/>
          <w:lang w:val="ru-RU"/>
        </w:rPr>
        <w:t>ասնակիցըպահանջվողտեղեկություններըկարողէներկայացնելսույնհրահանգովառաջարկվողձևերիցտարբերվող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պահպանելովպահանջվողվավերապայմանները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005D71EF" w:rsidRPr="00A71D81">
        <w:rPr>
          <w:rFonts w:ascii="GHEA Grapalat" w:hAnsi="GHEA Grapalat" w:cs="Sylfaen"/>
          <w:sz w:val="20"/>
          <w:lang w:val="ru-RU"/>
        </w:rPr>
        <w:t>հայերենիցբացի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կարողեններկայացվելնաևանգլերենկամռուսերեն</w:t>
      </w:r>
      <w:r w:rsidR="004D5671" w:rsidRPr="00A71D81">
        <w:rPr>
          <w:rFonts w:ascii="GHEA Grapalat" w:hAnsi="GHEA Grapalat" w:cs="Sylfaen"/>
          <w:sz w:val="20"/>
          <w:lang w:val="ru-RU"/>
        </w:rPr>
        <w:t>։</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սույնհրավերի</w:t>
      </w:r>
      <w:r w:rsidRPr="00A71D81">
        <w:rPr>
          <w:rFonts w:ascii="GHEA Grapalat" w:hAnsi="GHEA Grapalat"/>
          <w:sz w:val="20"/>
          <w:szCs w:val="20"/>
          <w:lang w:val="af-ZA"/>
        </w:rPr>
        <w:t xml:space="preserve"> 2-</w:t>
      </w:r>
      <w:r w:rsidRPr="00A71D81">
        <w:rPr>
          <w:rFonts w:ascii="GHEA Grapalat" w:hAnsi="GHEA Grapalat"/>
          <w:sz w:val="20"/>
          <w:szCs w:val="20"/>
        </w:rPr>
        <w:t>րդմասի</w:t>
      </w:r>
      <w:r w:rsidRPr="00A71D81">
        <w:rPr>
          <w:rFonts w:ascii="GHEA Grapalat" w:hAnsi="GHEA Grapalat"/>
          <w:sz w:val="20"/>
          <w:szCs w:val="20"/>
          <w:lang w:val="af-ZA"/>
        </w:rPr>
        <w:t xml:space="preserve"> 3-</w:t>
      </w:r>
      <w:r w:rsidRPr="00A71D81">
        <w:rPr>
          <w:rFonts w:ascii="GHEA Grapalat" w:hAnsi="GHEA Grapalat"/>
          <w:sz w:val="20"/>
          <w:szCs w:val="20"/>
        </w:rPr>
        <w:t>րդբաժնովսահմանվածկարգով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002240AB" w:rsidRPr="00A71D81">
        <w:rPr>
          <w:rFonts w:ascii="GHEA Grapalat" w:hAnsi="GHEA Grapalat" w:cs="Sylfaen"/>
          <w:sz w:val="20"/>
        </w:rPr>
        <w:t>հայտով</w:t>
      </w:r>
      <w:r w:rsidRPr="00A71D81">
        <w:rPr>
          <w:rFonts w:ascii="GHEA Grapalat" w:hAnsi="GHEA Grapalat" w:cs="Sylfaen"/>
          <w:sz w:val="20"/>
        </w:rPr>
        <w:t>ներկայացնումէիրկողմիցհաստատված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00096865" w:rsidRPr="00A71D81">
        <w:rPr>
          <w:rFonts w:ascii="GHEA Grapalat" w:hAnsi="GHEA Grapalat" w:cs="Sylfaen"/>
          <w:sz w:val="20"/>
          <w:lang w:val="ru-RU"/>
        </w:rPr>
        <w:t>ընթացակարգինմասնակցելուդիմում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առաջարկվողապրանքի</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00EF4630" w:rsidRPr="00A71D81">
        <w:rPr>
          <w:rFonts w:ascii="GHEA Grapalat" w:hAnsi="GHEA Grapalat" w:cs="Sylfaen"/>
          <w:sz w:val="20"/>
          <w:szCs w:val="24"/>
          <w:lang w:eastAsia="en-US"/>
        </w:rPr>
        <w:t>գործակալությանպայմանագրիպատճենըևդրակողմհանդիսացողանձիտվյալները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եթեպայմանագիրնիրականացվելուէգործակալությանմիջոցով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eastAsia="en-US"/>
        </w:rPr>
        <w:t>համատեղգործունեությանպայմանագիրը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եթեմասնակիցներըգնմանընթացակարգինմասնակցումենհամատեղգործունեությանկարգով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7"/>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hy-AM"/>
        </w:rPr>
        <w:t>ներկայացվումէ</w:t>
      </w:r>
      <w:r w:rsidR="00D40327" w:rsidRPr="00A71D81">
        <w:rPr>
          <w:rFonts w:ascii="GHEA Grapalat" w:hAnsi="GHEA Grapalat" w:cs="Sylfaen"/>
          <w:sz w:val="20"/>
          <w:lang w:val="af-ZA"/>
        </w:rPr>
        <w:t>արժեք (ինքնարժեքի և կանխատեսվող շահույթի հանրագումարը)</w:t>
      </w:r>
      <w:r w:rsidR="00E67BA7" w:rsidRPr="00A71D81">
        <w:rPr>
          <w:rFonts w:ascii="GHEA Grapalat" w:hAnsi="GHEA Grapalat" w:cs="Sylfaen"/>
          <w:sz w:val="20"/>
          <w:lang w:val="hy-AM"/>
        </w:rPr>
        <w:t>ևավելացվածարժեքիհարկընդհանրականբաղադրիչներիցբաղկացածհաշվարկիձևով։</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E67BA7" w:rsidRPr="00A71D81">
        <w:rPr>
          <w:rFonts w:ascii="GHEA Grapalat" w:hAnsi="GHEA Grapalat" w:cs="Sylfaen"/>
          <w:sz w:val="20"/>
          <w:lang w:val="ru-RU"/>
        </w:rPr>
        <w:t>բաղադրիչներիհաշվարկ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բացվածքկամայլմանրամասներչենպահանջվումևներկայացվում</w:t>
      </w:r>
      <w:r w:rsidR="00DD2498" w:rsidRPr="00A71D81">
        <w:rPr>
          <w:rFonts w:ascii="GHEA Grapalat" w:hAnsi="GHEA Grapalat" w:cs="Sylfaen"/>
          <w:sz w:val="20"/>
          <w:lang w:val="af-ZA"/>
        </w:rPr>
        <w:t>:</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ՀԱՅՏԸՊԱՏՐԱՍՏԵԼՈՒԿԱՐԳԸ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Մասնակիցըհայտըներկայացնումէսույնհրավերովսահմանվածկարգով։</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դրանցվերաբերողփաստաթղթերըդրվումենծրարիմեջ</w:t>
      </w:r>
      <w:r w:rsidRPr="00A71D81">
        <w:rPr>
          <w:rFonts w:ascii="GHEA Grapalat" w:hAnsi="GHEA Grapalat"/>
          <w:sz w:val="20"/>
          <w:szCs w:val="20"/>
          <w:lang w:val="es-ES"/>
        </w:rPr>
        <w:t xml:space="preserve">, </w:t>
      </w:r>
      <w:r w:rsidRPr="00A71D81">
        <w:rPr>
          <w:rFonts w:ascii="GHEA Grapalat" w:hAnsi="GHEA Grapalat" w:cs="Sylfaen"/>
          <w:sz w:val="20"/>
          <w:szCs w:val="20"/>
        </w:rPr>
        <w:t>որըսոսնձումէայններկայացնողը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Ծրարումներառվածփաստաթղթերը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կազմվումենբնօրինակից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62775D">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Փաստաթղթերիփաթեթներիվրահամապատասխանաբարգրվումեն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Հայտումներառվողբնօրինակփաստաթղթերիփոխարենկարողեններկայացվելդրանցնոտարականկարգովվավերացվածօրինակները։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Ծրարըև</w:t>
      </w:r>
      <w:r w:rsidRPr="00A71D81">
        <w:rPr>
          <w:rFonts w:ascii="GHEA Grapalat" w:hAnsi="GHEA Grapalat"/>
          <w:sz w:val="20"/>
          <w:szCs w:val="20"/>
        </w:rPr>
        <w:t>սույն</w:t>
      </w:r>
      <w:r w:rsidRPr="00A71D81">
        <w:rPr>
          <w:rFonts w:ascii="GHEA Grapalat" w:hAnsi="GHEA Grapalat" w:cs="Sylfaen"/>
          <w:sz w:val="20"/>
          <w:szCs w:val="20"/>
        </w:rPr>
        <w:t>հրավերովնախատեսված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ասնակցիկազմածփաստաթղթերնստորագրումէդրանքներկայացնողանձըկամվերջինիսլիազորվածանձը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Եթեհայտըներկայացնումէգործակալը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ապահայտովներկայացվումէվերջինիսայդլիազորությունըվերապահվածլինելումասինփաստաթուղթ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cs="Sylfaen"/>
          <w:sz w:val="20"/>
          <w:szCs w:val="20"/>
        </w:rPr>
        <w:t>նշվածծրարիվրահայտըկազմելուլեզվովնշվումեն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ատվիրատուիանվանումըևհայտիներկայացմանվայրը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չբացելմինչևհայտերիբացմաննիստը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գտնվելուվայրըևհեռախոսահամարը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r w:rsidRPr="00A71D81">
        <w:rPr>
          <w:rFonts w:ascii="GHEA Grapalat" w:hAnsi="GHEA Grapalat" w:cs="Sylfaen"/>
          <w:sz w:val="20"/>
          <w:szCs w:val="20"/>
        </w:rPr>
        <w:t>Սույնհրահանգի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B2572B" w:rsidRPr="00EE59F7" w:rsidRDefault="00B2572B" w:rsidP="00EE59F7">
      <w:pPr>
        <w:pStyle w:val="a3"/>
        <w:spacing w:line="240" w:lineRule="auto"/>
        <w:ind w:left="5652" w:firstLine="12"/>
        <w:jc w:val="center"/>
        <w:rPr>
          <w:rFonts w:ascii="Sylfaen" w:hAnsi="Sylfaen"/>
          <w:i w:val="0"/>
          <w:sz w:val="24"/>
          <w:szCs w:val="24"/>
          <w:lang w:val="af-ZA"/>
        </w:rPr>
      </w:pPr>
      <w:r w:rsidRPr="00A71D81">
        <w:rPr>
          <w:rFonts w:ascii="GHEA Grapalat" w:hAnsi="GHEA Grapalat"/>
          <w:sz w:val="24"/>
          <w:szCs w:val="24"/>
          <w:lang w:val="af-ZA"/>
        </w:rPr>
        <w:t>«</w:t>
      </w:r>
      <w:r w:rsidR="004251BE">
        <w:rPr>
          <w:rFonts w:ascii="Arial Unicode" w:hAnsi="Arial Unicode"/>
          <w:i w:val="0"/>
          <w:sz w:val="24"/>
          <w:szCs w:val="24"/>
          <w:lang w:val="ru-RU"/>
        </w:rPr>
        <w:t>ՓՎՄ</w:t>
      </w:r>
      <w:r w:rsidR="004251BE" w:rsidRPr="006D2484">
        <w:rPr>
          <w:rFonts w:ascii="Arial Unicode" w:hAnsi="Arial Unicode"/>
          <w:i w:val="0"/>
          <w:sz w:val="24"/>
          <w:szCs w:val="24"/>
          <w:lang w:val="es-ES"/>
        </w:rPr>
        <w:t>-</w:t>
      </w:r>
      <w:r w:rsidR="004251BE">
        <w:rPr>
          <w:rFonts w:ascii="Arial Unicode" w:hAnsi="Arial Unicode"/>
          <w:i w:val="0"/>
          <w:sz w:val="24"/>
          <w:szCs w:val="24"/>
          <w:lang w:val="ru-RU"/>
        </w:rPr>
        <w:t>ԳՀԱՊՁԲ</w:t>
      </w:r>
      <w:r w:rsidR="004251BE" w:rsidRPr="006D2484">
        <w:rPr>
          <w:rFonts w:ascii="Arial Unicode" w:hAnsi="Arial Unicode"/>
          <w:i w:val="0"/>
          <w:sz w:val="24"/>
          <w:szCs w:val="24"/>
          <w:lang w:val="es-ES"/>
        </w:rPr>
        <w:t>-22/04</w:t>
      </w:r>
      <w:r w:rsidRPr="00A71D81">
        <w:rPr>
          <w:rFonts w:ascii="GHEA Grapalat" w:hAnsi="GHEA Grapalat"/>
          <w:sz w:val="24"/>
          <w:szCs w:val="24"/>
          <w:lang w:val="af-ZA"/>
        </w:rPr>
        <w:t>»</w:t>
      </w:r>
      <w:r w:rsidRPr="00A71D81">
        <w:rPr>
          <w:rFonts w:ascii="GHEA Grapalat" w:hAnsi="GHEA Grapalat" w:cs="Sylfaen"/>
          <w:b/>
          <w:lang w:val="es-ES"/>
        </w:rPr>
        <w:t>*ծածկագրով</w:t>
      </w:r>
    </w:p>
    <w:p w:rsidR="00B2572B" w:rsidRPr="00A71D81" w:rsidRDefault="00C05C90"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D80C2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հրավերին</w:t>
      </w:r>
      <w:r w:rsidR="00B2572B" w:rsidRPr="00A71D81">
        <w:rPr>
          <w:rFonts w:ascii="GHEA Grapalat" w:hAnsi="GHEA Grapalat" w:cs="Sylfaen"/>
          <w:color w:val="auto"/>
          <w:sz w:val="24"/>
          <w:szCs w:val="24"/>
          <w:lang w:val="es-ES"/>
        </w:rPr>
        <w:t xml:space="preserve"> մասնակցելու</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Sylfaen"/>
          <w:sz w:val="20"/>
          <w:szCs w:val="20"/>
          <w:lang w:val="es-ES"/>
        </w:rPr>
        <w:t>հայտնումէ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որցանկությունունիմասնակցել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cs="Sylfaen"/>
          <w:vertAlign w:val="superscript"/>
          <w:lang w:val="es-ES"/>
        </w:rPr>
        <w:t>մասնակցիանվանումը</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w:t>
      </w:r>
      <w:r w:rsidR="00C05C90">
        <w:rPr>
          <w:rFonts w:ascii="GHEA Grapalat" w:hAnsi="GHEA Grapalat" w:cs="Sylfaen"/>
          <w:sz w:val="20"/>
          <w:szCs w:val="20"/>
          <w:lang w:val="es-ES"/>
        </w:rPr>
        <w:t>ց</w:t>
      </w:r>
      <w:r w:rsidR="004251BE">
        <w:rPr>
          <w:rFonts w:ascii="GHEA Grapalat" w:hAnsi="GHEA Grapalat" w:cs="Sylfaen"/>
          <w:sz w:val="20"/>
          <w:szCs w:val="20"/>
          <w:lang w:val="es-ES"/>
        </w:rPr>
        <w:t xml:space="preserve"> </w:t>
      </w:r>
      <w:r w:rsidRPr="00C05C90">
        <w:rPr>
          <w:rFonts w:ascii="GHEA Grapalat" w:hAnsi="GHEA Grapalat" w:cs="Sylfaen"/>
          <w:sz w:val="20"/>
          <w:szCs w:val="20"/>
          <w:lang w:val="es-ES"/>
        </w:rPr>
        <w:t>«</w:t>
      </w:r>
      <w:r w:rsidR="004251BE">
        <w:rPr>
          <w:rFonts w:ascii="GHEA Grapalat" w:hAnsi="GHEA Grapalat" w:cs="Sylfaen"/>
          <w:sz w:val="20"/>
          <w:szCs w:val="20"/>
          <w:lang w:val="es-ES"/>
        </w:rPr>
        <w:t>ՓՎՄ-ԳՀԱՊՁԲ-22/04</w:t>
      </w:r>
      <w:r w:rsidRPr="00C05C90">
        <w:rPr>
          <w:rFonts w:ascii="GHEA Grapalat" w:hAnsi="GHEA Grapalat" w:cs="Sylfaen"/>
          <w:sz w:val="20"/>
          <w:szCs w:val="20"/>
          <w:lang w:val="es-ES"/>
        </w:rPr>
        <w:t>»</w:t>
      </w:r>
      <w:r w:rsidR="004251BE">
        <w:rPr>
          <w:rFonts w:ascii="GHEA Grapalat" w:hAnsi="GHEA Grapalat" w:cs="Sylfaen"/>
          <w:sz w:val="20"/>
          <w:szCs w:val="20"/>
          <w:lang w:val="es-ES"/>
        </w:rPr>
        <w:t xml:space="preserve"> </w:t>
      </w:r>
      <w:r w:rsidRPr="00A71D81">
        <w:rPr>
          <w:rFonts w:ascii="GHEA Grapalat" w:hAnsi="GHEA Grapalat" w:cs="Sylfaen"/>
          <w:sz w:val="20"/>
          <w:szCs w:val="20"/>
          <w:lang w:val="es-ES"/>
        </w:rPr>
        <w:t>ծածկագրով հայտարարված</w:t>
      </w:r>
    </w:p>
    <w:p w:rsidR="00B2572B" w:rsidRPr="00A71D81" w:rsidRDefault="00476A47"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պ</w:t>
      </w:r>
      <w:r w:rsidR="00B2572B" w:rsidRPr="00A71D81">
        <w:rPr>
          <w:rFonts w:ascii="GHEA Grapalat" w:hAnsi="GHEA Grapalat" w:cs="Sylfaen"/>
          <w:vertAlign w:val="superscript"/>
          <w:lang w:val="es-ES"/>
        </w:rPr>
        <w:t>ատվիրատուի անվանումը</w:t>
      </w:r>
    </w:p>
    <w:p w:rsidR="00B2572B" w:rsidRPr="00A71D81" w:rsidRDefault="00D80C21"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ևհրավերի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Sylfaen"/>
          <w:sz w:val="20"/>
          <w:szCs w:val="20"/>
          <w:lang w:val="es-ES"/>
        </w:rPr>
        <w:t>պահանջներին համապատասխաններկայացնումէհայտ: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lang w:val="es-ES"/>
        </w:rPr>
        <w:t>-</w:t>
      </w:r>
      <w:r w:rsidRPr="00A71D81">
        <w:rPr>
          <w:rFonts w:ascii="GHEA Grapalat" w:hAnsi="GHEA Grapalat" w:cs="Sylfaen"/>
          <w:sz w:val="20"/>
          <w:szCs w:val="20"/>
          <w:lang w:val="es-ES"/>
        </w:rPr>
        <w:t>նհայտնումևհավաստումէ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մասնակցիանվանումը</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էլեկտրոնայինփոստիհասցենէ</w:t>
      </w:r>
      <w:r w:rsidRPr="00A71D81">
        <w:rPr>
          <w:rFonts w:ascii="GHEA Grapalat" w:hAnsi="GHEA Grapalat" w:cs="Arial"/>
          <w:sz w:val="20"/>
          <w:szCs w:val="20"/>
          <w:lang w:val="es-ES"/>
        </w:rPr>
        <w:t>`</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բավարարում է </w:t>
      </w:r>
      <w:r w:rsidR="00325762">
        <w:rPr>
          <w:rFonts w:ascii="GHEA Grapalat" w:hAnsi="GHEA Grapalat" w:cs="Sylfaen"/>
          <w:sz w:val="20"/>
          <w:szCs w:val="20"/>
          <w:lang w:val="es-ES"/>
        </w:rPr>
        <w:t>«</w:t>
      </w:r>
      <w:r w:rsidR="004251BE">
        <w:rPr>
          <w:rFonts w:ascii="GHEA Grapalat" w:hAnsi="GHEA Grapalat" w:cs="Sylfaen"/>
          <w:sz w:val="20"/>
          <w:szCs w:val="20"/>
          <w:lang w:val="es-ES"/>
        </w:rPr>
        <w:t>ՓՎՄ-ԳՀԱՊՁԲ-22/04</w:t>
      </w:r>
      <w:r w:rsidR="00C67C0A" w:rsidRPr="00C05C90">
        <w:rPr>
          <w:rFonts w:ascii="GHEA Grapalat" w:hAnsi="GHEA Grapalat" w:cs="Sylfaen"/>
          <w:sz w:val="20"/>
          <w:szCs w:val="20"/>
          <w:lang w:val="es-ES"/>
        </w:rPr>
        <w:t>»</w:t>
      </w:r>
      <w:r w:rsidRPr="00A71D81">
        <w:rPr>
          <w:rFonts w:ascii="GHEA Grapalat" w:hAnsi="GHEA Grapalat" w:cs="Arial"/>
          <w:sz w:val="20"/>
          <w:szCs w:val="20"/>
          <w:lang w:val="es-ES"/>
        </w:rPr>
        <w:t xml:space="preserve">ծածկագրով  </w:t>
      </w:r>
      <w:r w:rsidR="00D80C2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af6"/>
          <w:rFonts w:ascii="GHEA Grapalat" w:hAnsi="GHEA Grapalat" w:cs="Sylfaen"/>
          <w:sz w:val="20"/>
          <w:lang w:val="hy-AM"/>
        </w:rPr>
        <w:footnoteReference w:id="8"/>
      </w:r>
      <w:r w:rsidR="00E97AB0" w:rsidRPr="00A71D81">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325762">
        <w:rPr>
          <w:rFonts w:ascii="GHEA Grapalat" w:hAnsi="GHEA Grapalat" w:cs="Sylfaen"/>
          <w:sz w:val="20"/>
          <w:szCs w:val="20"/>
          <w:lang w:val="es-ES"/>
        </w:rPr>
        <w:t>«</w:t>
      </w:r>
      <w:r w:rsidR="004251BE">
        <w:rPr>
          <w:rFonts w:ascii="GHEA Grapalat" w:hAnsi="GHEA Grapalat" w:cs="Sylfaen"/>
          <w:sz w:val="20"/>
          <w:szCs w:val="20"/>
          <w:lang w:val="es-ES"/>
        </w:rPr>
        <w:t>ՓՎՄ-ԳՀԱՊՁԲ-22/04</w:t>
      </w:r>
      <w:r w:rsidR="00C67C0A" w:rsidRPr="00C05C90">
        <w:rPr>
          <w:rFonts w:ascii="GHEA Grapalat" w:hAnsi="GHEA Grapalat" w:cs="Sylfaen"/>
          <w:sz w:val="20"/>
          <w:szCs w:val="20"/>
          <w:lang w:val="es-ES"/>
        </w:rPr>
        <w:t>»</w:t>
      </w:r>
      <w:r w:rsidR="006C3873" w:rsidRPr="00A71D81">
        <w:rPr>
          <w:rFonts w:ascii="GHEA Grapalat" w:hAnsi="GHEA Grapalat" w:cs="Arial"/>
          <w:sz w:val="20"/>
          <w:szCs w:val="20"/>
          <w:lang w:val="es-ES"/>
        </w:rPr>
        <w:t xml:space="preserve">ծածկագրով </w:t>
      </w:r>
      <w:r w:rsidR="00C67C0A">
        <w:rPr>
          <w:rFonts w:ascii="GHEA Grapalat" w:hAnsi="GHEA Grapalat" w:cs="Arial"/>
          <w:sz w:val="20"/>
          <w:szCs w:val="20"/>
          <w:lang w:val="es-ES"/>
        </w:rPr>
        <w:t>գնանշման հարցման</w:t>
      </w:r>
      <w:r w:rsidR="006C3873" w:rsidRPr="00A71D81">
        <w:rPr>
          <w:rFonts w:ascii="GHEA Grapalat" w:hAnsi="GHEA Grapalat" w:cs="Arial"/>
          <w:sz w:val="20"/>
          <w:szCs w:val="20"/>
          <w:lang w:val="es-ES"/>
        </w:rPr>
        <w:t xml:space="preserve"> մրցույթին մասնակցելու շրջանակում`</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lastRenderedPageBreak/>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sz w:val="20"/>
          <w:vertAlign w:val="superscript"/>
          <w:lang w:val="hy-AM"/>
        </w:rPr>
        <w:t>Մասնակցիանվանումը</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p>
    <w:p w:rsidR="00CE3A99" w:rsidRPr="00DA5FF7" w:rsidRDefault="00B2572B" w:rsidP="00DA5FF7">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9"/>
      </w:r>
      <w:r w:rsidRPr="00A71D81">
        <w:rPr>
          <w:rFonts w:ascii="GHEA Grapalat" w:hAnsi="GHEA Grapalat" w:cs="Arial"/>
          <w:sz w:val="20"/>
          <w:lang w:val="hy-AM"/>
        </w:rPr>
        <w:tab/>
      </w:r>
      <w:r w:rsidR="00CE3A99" w:rsidRPr="00A71D81">
        <w:rPr>
          <w:rFonts w:ascii="GHEA Grapalat" w:hAnsi="GHEA Grapalat" w:cs="Sylfaen"/>
          <w:b/>
          <w:lang w:val="hy-AM"/>
        </w:rPr>
        <w:br w:type="page"/>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00E968EF" w:rsidRPr="00A71D81">
        <w:rPr>
          <w:rFonts w:ascii="GHEA Grapalat" w:hAnsi="GHEA Grapalat" w:cs="Arial"/>
          <w:b/>
          <w:i w:val="0"/>
          <w:lang w:val="hy-AM"/>
        </w:rPr>
        <w:t>1.1</w:t>
      </w:r>
    </w:p>
    <w:p w:rsidR="000B1088" w:rsidRPr="00A71D81" w:rsidRDefault="00325762" w:rsidP="000B1088">
      <w:pPr>
        <w:pStyle w:val="31"/>
        <w:spacing w:line="240" w:lineRule="auto"/>
        <w:jc w:val="right"/>
        <w:rPr>
          <w:rFonts w:ascii="GHEA Grapalat" w:hAnsi="GHEA Grapalat" w:cs="Arial"/>
          <w:b/>
          <w:lang w:val="hy-AM"/>
        </w:rPr>
      </w:pPr>
      <w:r>
        <w:rPr>
          <w:rFonts w:ascii="GHEA Grapalat" w:hAnsi="GHEA Grapalat" w:cs="Sylfaen"/>
          <w:b/>
          <w:lang w:val="es-ES"/>
        </w:rPr>
        <w:t>«</w:t>
      </w:r>
      <w:r w:rsidR="004251BE">
        <w:rPr>
          <w:rFonts w:ascii="GHEA Grapalat" w:hAnsi="GHEA Grapalat" w:cs="Sylfaen"/>
          <w:b/>
          <w:lang w:val="es-ES"/>
        </w:rPr>
        <w:t>ՓՎՄ-ԳՀԱՊՁԲ-22/04</w:t>
      </w:r>
      <w:r w:rsidR="00C67C0A" w:rsidRPr="00C67C0A">
        <w:rPr>
          <w:rFonts w:ascii="GHEA Grapalat" w:hAnsi="GHEA Grapalat" w:cs="Sylfaen"/>
          <w:b/>
          <w:lang w:val="es-ES"/>
        </w:rPr>
        <w:t>»</w:t>
      </w:r>
      <w:r w:rsidR="000B1088" w:rsidRPr="00A71D81">
        <w:rPr>
          <w:rFonts w:ascii="GHEA Grapalat" w:hAnsi="GHEA Grapalat" w:cs="Sylfaen"/>
          <w:b/>
          <w:lang w:val="hy-AM"/>
        </w:rPr>
        <w:t>ծա</w:t>
      </w:r>
      <w:r w:rsidR="000B1088" w:rsidRPr="00C67C0A">
        <w:rPr>
          <w:rFonts w:ascii="GHEA Grapalat" w:hAnsi="GHEA Grapalat" w:cs="Sylfaen"/>
          <w:lang w:val="hy-AM"/>
        </w:rPr>
        <w:t>ծկագ</w:t>
      </w:r>
      <w:r w:rsidR="000B1088" w:rsidRPr="00A71D81">
        <w:rPr>
          <w:rFonts w:ascii="GHEA Grapalat" w:hAnsi="GHEA Grapalat" w:cs="Sylfaen"/>
          <w:b/>
          <w:lang w:val="hy-AM"/>
        </w:rPr>
        <w:t>րով</w:t>
      </w:r>
    </w:p>
    <w:p w:rsidR="000B1088" w:rsidRPr="00A71D81" w:rsidRDefault="00C67C0A" w:rsidP="000B1088">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325762">
        <w:rPr>
          <w:rFonts w:ascii="GHEA Grapalat" w:hAnsi="GHEA Grapalat" w:cs="Sylfaen"/>
          <w:sz w:val="20"/>
          <w:szCs w:val="20"/>
          <w:lang w:val="es-ES"/>
        </w:rPr>
        <w:t>«</w:t>
      </w:r>
      <w:r w:rsidR="004251BE">
        <w:rPr>
          <w:rFonts w:ascii="GHEA Grapalat" w:hAnsi="GHEA Grapalat" w:cs="Sylfaen"/>
          <w:sz w:val="20"/>
          <w:szCs w:val="20"/>
          <w:lang w:val="es-ES"/>
        </w:rPr>
        <w:t>ՓՎՄ-ԳՀԱՊՁԲ-22/04</w:t>
      </w:r>
      <w:r w:rsidR="00C67C0A" w:rsidRPr="00C05C90">
        <w:rPr>
          <w:rFonts w:ascii="GHEA Grapalat" w:hAnsi="GHEA Grapalat" w:cs="Sylfaen"/>
          <w:sz w:val="20"/>
          <w:szCs w:val="20"/>
          <w:lang w:val="es-ES"/>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hy-AM"/>
        </w:rPr>
        <w:t>մասնակցի անվանումը</w:t>
      </w:r>
    </w:p>
    <w:p w:rsidR="000B1088" w:rsidRPr="00A71D81" w:rsidRDefault="00DA5FF7" w:rsidP="000B1088">
      <w:pPr>
        <w:jc w:val="both"/>
        <w:rPr>
          <w:rFonts w:ascii="GHEA Grapalat" w:hAnsi="GHEA Grapalat"/>
          <w:lang w:val="hy-AM"/>
        </w:rPr>
      </w:pPr>
      <w:r>
        <w:rPr>
          <w:rFonts w:ascii="GHEA Grapalat" w:hAnsi="GHEA Grapalat" w:cs="Arial"/>
          <w:sz w:val="20"/>
          <w:szCs w:val="20"/>
          <w:lang w:val="es-ES"/>
        </w:rPr>
        <w:t>ծածկագրով գնանշման հարցման</w:t>
      </w:r>
      <w:r w:rsidR="000B1088"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p>
    <w:p w:rsidR="000B1088" w:rsidRPr="00A71D81" w:rsidRDefault="000B1088"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t>ստորագրություն</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325762" w:rsidP="00BF1194">
      <w:pPr>
        <w:pStyle w:val="31"/>
        <w:spacing w:line="240" w:lineRule="auto"/>
        <w:jc w:val="right"/>
        <w:rPr>
          <w:rFonts w:ascii="GHEA Grapalat" w:hAnsi="GHEA Grapalat" w:cs="Arial"/>
          <w:b/>
          <w:lang w:val="hy-AM"/>
        </w:rPr>
      </w:pPr>
      <w:r>
        <w:rPr>
          <w:rFonts w:ascii="GHEA Grapalat" w:hAnsi="GHEA Grapalat" w:cs="Sylfaen"/>
          <w:lang w:val="es-ES"/>
        </w:rPr>
        <w:t>«</w:t>
      </w:r>
      <w:r w:rsidR="004251BE">
        <w:rPr>
          <w:rFonts w:ascii="GHEA Grapalat" w:hAnsi="GHEA Grapalat" w:cs="Sylfaen"/>
          <w:lang w:val="es-ES"/>
        </w:rPr>
        <w:t>ՓՎՄ-ԳՀԱՊՁԲ-22/04</w:t>
      </w:r>
      <w:r w:rsidR="00C67C0A" w:rsidRPr="00C05C90">
        <w:rPr>
          <w:rFonts w:ascii="GHEA Grapalat" w:hAnsi="GHEA Grapalat" w:cs="Sylfaen"/>
          <w:lang w:val="es-ES"/>
        </w:rPr>
        <w:t>»</w:t>
      </w:r>
      <w:r w:rsidR="00BF1194" w:rsidRPr="00A71D81">
        <w:rPr>
          <w:rFonts w:ascii="GHEA Grapalat" w:hAnsi="GHEA Grapalat" w:cs="Sylfaen"/>
          <w:b/>
          <w:lang w:val="hy-AM"/>
        </w:rPr>
        <w:t>ծածկագրով</w:t>
      </w:r>
    </w:p>
    <w:p w:rsidR="00BF1194" w:rsidRPr="00A71D81" w:rsidRDefault="00C67C0A" w:rsidP="00BF1194">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BF1194"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w:t>
      </w:r>
      <w:proofErr w:type="gramStart"/>
      <w:r w:rsidRPr="00A71D81">
        <w:rPr>
          <w:rFonts w:ascii="GHEA Grapalat" w:eastAsia="GHEA Grapalat" w:hAnsi="GHEA Grapalat" w:cs="GHEA Grapalat"/>
          <w:color w:val="000000"/>
        </w:rPr>
        <w:t>տվյալները)լրացվում</w:t>
      </w:r>
      <w:proofErr w:type="gramEnd"/>
      <w:r w:rsidRPr="00A71D81">
        <w:rPr>
          <w:rFonts w:ascii="GHEA Grapalat" w:eastAsia="GHEA Grapalat" w:hAnsi="GHEA Grapalat" w:cs="GHEA Grapalat"/>
          <w:color w:val="000000"/>
        </w:rPr>
        <w:t xml:space="preserve">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3-րդ բաժինը (Պետության, համայնքի կամ միջազգային կազմակերպության </w:t>
      </w:r>
      <w:proofErr w:type="gramStart"/>
      <w:r w:rsidRPr="00A71D81">
        <w:rPr>
          <w:rFonts w:ascii="GHEA Grapalat" w:eastAsia="GHEA Grapalat" w:hAnsi="GHEA Grapalat" w:cs="GHEA Grapalat"/>
          <w:color w:val="000000"/>
        </w:rPr>
        <w:t>մասնակցությունը)լրացվում</w:t>
      </w:r>
      <w:proofErr w:type="gramEnd"/>
      <w:r w:rsidRPr="00A71D81">
        <w:rPr>
          <w:rFonts w:ascii="GHEA Grapalat" w:eastAsia="GHEA Grapalat" w:hAnsi="GHEA Grapalat" w:cs="GHEA Grapalat"/>
          <w:color w:val="000000"/>
        </w:rPr>
        <w:t xml:space="preserve">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A71D81">
        <w:rPr>
          <w:rFonts w:ascii="GHEA Grapalat" w:eastAsia="GHEA Grapalat" w:hAnsi="GHEA Grapalat" w:cs="GHEA Grapalat"/>
        </w:rPr>
        <w:lastRenderedPageBreak/>
        <w:t>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1D81">
        <w:rPr>
          <w:rFonts w:ascii="GHEA Grapalat" w:eastAsia="GHEA Grapalat" w:hAnsi="GHEA Grapalat"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sidRPr="00A71D81">
        <w:rPr>
          <w:rFonts w:ascii="GHEA Grapalat" w:eastAsia="GHEA Grapalat" w:hAnsi="GHEA Grapalat" w:cs="GHEA Grapalat"/>
        </w:rPr>
        <w:lastRenderedPageBreak/>
        <w:t>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DA0240" w:rsidRPr="00A71D81">
        <w:rPr>
          <w:rFonts w:ascii="GHEA Grapalat" w:hAnsi="GHEA Grapalat" w:cs="Arial"/>
          <w:b/>
          <w:lang w:val="hy-AM"/>
        </w:rPr>
        <w:t>2</w:t>
      </w:r>
    </w:p>
    <w:p w:rsidR="00B2572B" w:rsidRPr="00A71D81" w:rsidRDefault="00325762" w:rsidP="00EF3662">
      <w:pPr>
        <w:pStyle w:val="31"/>
        <w:spacing w:line="240" w:lineRule="auto"/>
        <w:jc w:val="right"/>
        <w:rPr>
          <w:rFonts w:ascii="GHEA Grapalat" w:hAnsi="GHEA Grapalat" w:cs="Arial"/>
          <w:b/>
          <w:lang w:val="hy-AM"/>
        </w:rPr>
      </w:pPr>
      <w:r>
        <w:rPr>
          <w:rFonts w:ascii="GHEA Grapalat" w:hAnsi="GHEA Grapalat" w:cs="Sylfaen"/>
          <w:lang w:val="es-ES"/>
        </w:rPr>
        <w:t>«</w:t>
      </w:r>
      <w:r w:rsidR="004251BE">
        <w:rPr>
          <w:rFonts w:ascii="GHEA Grapalat" w:hAnsi="GHEA Grapalat" w:cs="Sylfaen"/>
          <w:lang w:val="es-ES"/>
        </w:rPr>
        <w:t>ՓՎՄ-ԳՀԱՊՁԲ-22/04</w:t>
      </w:r>
      <w:r w:rsidR="00C67C0A" w:rsidRPr="00C05C90">
        <w:rPr>
          <w:rFonts w:ascii="GHEA Grapalat" w:hAnsi="GHEA Grapalat" w:cs="Sylfaen"/>
          <w:lang w:val="es-ES"/>
        </w:rPr>
        <w:t>»</w:t>
      </w:r>
      <w:r w:rsidR="00B2572B" w:rsidRPr="00A71D81">
        <w:rPr>
          <w:rFonts w:ascii="GHEA Grapalat" w:hAnsi="GHEA Grapalat" w:cs="Sylfaen"/>
          <w:b/>
          <w:lang w:val="hy-AM"/>
        </w:rPr>
        <w:t>ծածկագրով</w:t>
      </w:r>
    </w:p>
    <w:p w:rsidR="00B2572B" w:rsidRPr="00A71D81" w:rsidRDefault="00C67C0A" w:rsidP="00EF3662">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325762">
        <w:rPr>
          <w:rFonts w:ascii="GHEA Grapalat" w:hAnsi="GHEA Grapalat" w:cs="Sylfaen"/>
          <w:sz w:val="20"/>
          <w:szCs w:val="20"/>
          <w:lang w:val="es-ES"/>
        </w:rPr>
        <w:t>«</w:t>
      </w:r>
      <w:r w:rsidR="004251BE">
        <w:rPr>
          <w:rFonts w:ascii="GHEA Grapalat" w:hAnsi="GHEA Grapalat" w:cs="Sylfaen"/>
          <w:sz w:val="20"/>
          <w:szCs w:val="20"/>
          <w:lang w:val="es-ES"/>
        </w:rPr>
        <w:t>ՓՎՄ-ԳՀԱՊՁԲ-22/04</w:t>
      </w:r>
      <w:r w:rsidR="00C67C0A" w:rsidRPr="00C05C90">
        <w:rPr>
          <w:rFonts w:ascii="GHEA Grapalat" w:hAnsi="GHEA Grapalat" w:cs="Sylfaen"/>
          <w:sz w:val="20"/>
          <w:szCs w:val="20"/>
          <w:lang w:val="es-ES"/>
        </w:rPr>
        <w:t>»</w:t>
      </w:r>
      <w:r w:rsidR="0062775D">
        <w:rPr>
          <w:rFonts w:ascii="GHEA Grapalat" w:hAnsi="GHEA Grapalat" w:cs="Arial"/>
          <w:sz w:val="20"/>
          <w:szCs w:val="20"/>
          <w:lang w:val="es-ES"/>
        </w:rPr>
        <w:t xml:space="preserve">ծածկագրով գնանշման հարցման </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cs="Arial"/>
          <w:sz w:val="20"/>
          <w:szCs w:val="20"/>
          <w:lang w:val="es-ES"/>
        </w:rPr>
        <w:t>-ն առաջարկում է</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D2484"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D2484"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6D2484"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6D2484"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10"/>
      </w:r>
      <w:r w:rsidRPr="00A71D81">
        <w:rPr>
          <w:rFonts w:ascii="GHEA Grapalat" w:hAnsi="GHEA Grapalat"/>
          <w:sz w:val="20"/>
          <w:lang w:val="hy-AM"/>
        </w:rPr>
        <w:tab/>
      </w:r>
      <w:r w:rsidRPr="00A71D81">
        <w:rPr>
          <w:rFonts w:ascii="GHEA Grapalat" w:hAnsi="GHEA Grapalat"/>
          <w:sz w:val="20"/>
          <w:lang w:val="hy-AM"/>
        </w:rPr>
        <w:tab/>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DA5FF7" w:rsidRPr="00404468" w:rsidRDefault="00DA5FF7" w:rsidP="00DA5FF7">
      <w:pPr>
        <w:pStyle w:val="31"/>
        <w:spacing w:line="240" w:lineRule="auto"/>
        <w:jc w:val="center"/>
        <w:rPr>
          <w:rFonts w:ascii="GHEA Grapalat" w:hAnsi="GHEA Grapalat" w:cs="Sylfaen"/>
          <w:b/>
          <w:lang w:val="hy-AM"/>
        </w:rPr>
      </w:pP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325762" w:rsidP="007862B1">
      <w:pPr>
        <w:pStyle w:val="31"/>
        <w:spacing w:line="240" w:lineRule="auto"/>
        <w:jc w:val="right"/>
        <w:rPr>
          <w:rFonts w:ascii="GHEA Grapalat" w:hAnsi="GHEA Grapalat" w:cs="Arial"/>
          <w:b/>
          <w:lang w:val="hy-AM"/>
        </w:rPr>
      </w:pPr>
      <w:r>
        <w:rPr>
          <w:rFonts w:ascii="GHEA Grapalat" w:hAnsi="GHEA Grapalat" w:cs="Sylfaen"/>
          <w:lang w:val="es-ES"/>
        </w:rPr>
        <w:t>«</w:t>
      </w:r>
      <w:r w:rsidR="004251BE">
        <w:rPr>
          <w:rFonts w:ascii="GHEA Grapalat" w:hAnsi="GHEA Grapalat" w:cs="Sylfaen"/>
          <w:lang w:val="es-ES"/>
        </w:rPr>
        <w:t>ՓՎՄ-ԳՀԱՊՁԲ-22/04</w:t>
      </w:r>
      <w:r w:rsidR="00C67C0A" w:rsidRPr="00C05C90">
        <w:rPr>
          <w:rFonts w:ascii="GHEA Grapalat" w:hAnsi="GHEA Grapalat" w:cs="Sylfaen"/>
          <w:lang w:val="es-ES"/>
        </w:rPr>
        <w:t>»</w:t>
      </w:r>
      <w:r w:rsidR="007862B1" w:rsidRPr="00A71D81">
        <w:rPr>
          <w:rFonts w:ascii="GHEA Grapalat" w:hAnsi="GHEA Grapalat" w:cs="Sylfaen"/>
          <w:b/>
          <w:lang w:val="hy-AM"/>
        </w:rPr>
        <w:t>ծածկագրով</w:t>
      </w:r>
    </w:p>
    <w:p w:rsidR="007862B1" w:rsidRPr="00A71D81" w:rsidRDefault="00C67C0A" w:rsidP="007862B1">
      <w:pPr>
        <w:pStyle w:val="31"/>
        <w:spacing w:line="240" w:lineRule="auto"/>
        <w:jc w:val="right"/>
        <w:rPr>
          <w:rFonts w:ascii="GHEA Grapalat" w:hAnsi="GHEA Grapalat" w:cs="Sylfaen"/>
          <w:b/>
          <w:lang w:val="hy-AM"/>
        </w:rPr>
      </w:pPr>
      <w:r w:rsidRPr="00C67C0A">
        <w:rPr>
          <w:rFonts w:ascii="GHEA Grapalat" w:hAnsi="GHEA Grapalat" w:cs="Sylfaen"/>
          <w:b/>
          <w:lang w:val="hy-AM"/>
        </w:rPr>
        <w:t xml:space="preserve">գնանշման հարցման </w:t>
      </w:r>
      <w:r w:rsidR="007862B1" w:rsidRPr="00A71D81">
        <w:rPr>
          <w:rFonts w:ascii="GHEA Grapalat" w:hAnsi="GHEA Grapalat" w:cs="Sylfaen"/>
          <w:b/>
          <w:lang w:val="hy-AM"/>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sz w:val="20"/>
          <w:szCs w:val="20"/>
          <w:lang w:val="hy-AM"/>
        </w:rPr>
        <w:t>«»</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CC056D"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7862B1" w:rsidRPr="00CC056D" w:rsidRDefault="007862B1" w:rsidP="007862B1">
      <w:pPr>
        <w:numPr>
          <w:ilvl w:val="1"/>
          <w:numId w:val="7"/>
        </w:numPr>
        <w:ind w:left="0" w:firstLine="426"/>
        <w:jc w:val="both"/>
        <w:rPr>
          <w:rFonts w:ascii="GHEA Grapalat" w:hAnsi="GHEA Grapalat" w:cs="GHEA Grapalat"/>
          <w:sz w:val="20"/>
          <w:szCs w:val="20"/>
          <w:lang w:val="pt-BR"/>
        </w:rPr>
      </w:pPr>
      <w:r w:rsidRPr="00CC056D">
        <w:rPr>
          <w:rFonts w:ascii="GHEA Grapalat" w:hAnsi="GHEA Grapalat" w:cs="GHEA Grapalat"/>
          <w:sz w:val="20"/>
          <w:szCs w:val="20"/>
          <w:lang w:val="pt-BR"/>
        </w:rPr>
        <w:t>Ընկերությունը մասնակցում է</w:t>
      </w:r>
      <w:r w:rsidR="00EE59F7">
        <w:rPr>
          <w:rFonts w:ascii="GHEA Grapalat" w:hAnsi="GHEA Grapalat" w:cs="GHEA Grapalat"/>
          <w:sz w:val="20"/>
          <w:szCs w:val="20"/>
          <w:lang w:val="pt-BR"/>
        </w:rPr>
        <w:t xml:space="preserve"> </w:t>
      </w:r>
      <w:r w:rsidR="00ED08E1" w:rsidRPr="00CC056D">
        <w:rPr>
          <w:rFonts w:ascii="GHEA Grapalat" w:hAnsi="GHEA Grapalat"/>
          <w:i/>
          <w:sz w:val="20"/>
          <w:szCs w:val="20"/>
          <w:lang w:val="af-ZA"/>
        </w:rPr>
        <w:t xml:space="preserve">Փոքր Վեդու բնակավայրի </w:t>
      </w:r>
      <w:r w:rsidR="00ED08E1" w:rsidRPr="00CC056D">
        <w:rPr>
          <w:rFonts w:ascii="GHEA Grapalat" w:hAnsi="GHEA Grapalat"/>
          <w:sz w:val="20"/>
          <w:szCs w:val="20"/>
          <w:lang w:val="hy-AM"/>
        </w:rPr>
        <w:t>&lt;</w:t>
      </w:r>
      <w:r w:rsidR="00ED08E1" w:rsidRPr="00CC056D">
        <w:rPr>
          <w:rFonts w:ascii="GHEA Grapalat" w:hAnsi="GHEA Grapalat"/>
          <w:sz w:val="20"/>
          <w:szCs w:val="20"/>
          <w:lang w:val="af-ZA"/>
        </w:rPr>
        <w:t>&lt;</w:t>
      </w:r>
      <w:r w:rsidR="00ED08E1" w:rsidRPr="00CC056D">
        <w:rPr>
          <w:rFonts w:ascii="GHEA Grapalat" w:hAnsi="GHEA Grapalat"/>
          <w:sz w:val="20"/>
          <w:szCs w:val="20"/>
        </w:rPr>
        <w:t>Զարթոնք</w:t>
      </w:r>
      <w:r w:rsidR="00ED08E1" w:rsidRPr="00CC056D">
        <w:rPr>
          <w:rFonts w:ascii="GHEA Grapalat" w:hAnsi="GHEA Grapalat"/>
          <w:sz w:val="20"/>
          <w:szCs w:val="20"/>
          <w:lang w:val="hy-AM"/>
        </w:rPr>
        <w:t>&gt;&gt;</w:t>
      </w:r>
      <w:r w:rsidR="00ED08E1" w:rsidRPr="00CC056D">
        <w:rPr>
          <w:rFonts w:ascii="GHEA Grapalat" w:hAnsi="GHEA Grapalat"/>
          <w:sz w:val="20"/>
          <w:szCs w:val="20"/>
        </w:rPr>
        <w:t>մանկապարտեզ</w:t>
      </w:r>
      <w:r w:rsidR="00ED08E1" w:rsidRPr="00CC056D">
        <w:rPr>
          <w:rFonts w:ascii="GHEA Grapalat" w:hAnsi="GHEA Grapalat" w:cs="Sylfaen"/>
          <w:sz w:val="20"/>
          <w:szCs w:val="20"/>
          <w:lang w:val="hy-AM"/>
        </w:rPr>
        <w:t>ՀՈԱԿ</w:t>
      </w:r>
      <w:r w:rsidRPr="00CC056D">
        <w:rPr>
          <w:rFonts w:ascii="GHEA Grapalat" w:hAnsi="GHEA Grapalat" w:cs="GHEA Grapalat"/>
          <w:sz w:val="20"/>
          <w:szCs w:val="20"/>
          <w:lang w:val="pt-BR"/>
        </w:rPr>
        <w:t xml:space="preserve">*  (այսուհետ` Պատվիրատու) կողմից </w:t>
      </w:r>
    </w:p>
    <w:p w:rsidR="007862B1" w:rsidRPr="00CC056D" w:rsidRDefault="007862B1" w:rsidP="007862B1">
      <w:pPr>
        <w:jc w:val="both"/>
        <w:rPr>
          <w:rFonts w:ascii="GHEA Grapalat" w:hAnsi="GHEA Grapalat" w:cs="GHEA Grapalat"/>
          <w:sz w:val="20"/>
          <w:szCs w:val="20"/>
          <w:lang w:val="pt-BR"/>
        </w:rPr>
      </w:pPr>
      <w:r w:rsidRPr="00CC056D">
        <w:rPr>
          <w:rFonts w:ascii="GHEA Grapalat" w:hAnsi="GHEA Grapalat" w:cs="GHEA Grapalat"/>
          <w:sz w:val="20"/>
          <w:szCs w:val="20"/>
          <w:lang w:val="pt-BR"/>
        </w:rPr>
        <w:t xml:space="preserve">կազմակերպված` </w:t>
      </w:r>
      <w:r w:rsidR="00325762" w:rsidRPr="00CC056D">
        <w:rPr>
          <w:rFonts w:ascii="GHEA Grapalat" w:hAnsi="GHEA Grapalat" w:cs="Sylfaen"/>
          <w:sz w:val="20"/>
          <w:szCs w:val="20"/>
          <w:lang w:val="es-ES"/>
        </w:rPr>
        <w:t>«</w:t>
      </w:r>
      <w:r w:rsidR="004251BE">
        <w:rPr>
          <w:rFonts w:ascii="GHEA Grapalat" w:hAnsi="GHEA Grapalat" w:cs="Sylfaen"/>
          <w:sz w:val="20"/>
          <w:szCs w:val="20"/>
          <w:lang w:val="es-ES"/>
        </w:rPr>
        <w:t>ՓՎՄ-ԳՀԱՊՁԲ-22/04</w:t>
      </w:r>
      <w:r w:rsidR="00C67C0A" w:rsidRPr="00CC056D">
        <w:rPr>
          <w:rFonts w:ascii="GHEA Grapalat" w:hAnsi="GHEA Grapalat" w:cs="Sylfaen"/>
          <w:sz w:val="20"/>
          <w:szCs w:val="20"/>
          <w:lang w:val="es-ES"/>
        </w:rPr>
        <w:t>»</w:t>
      </w:r>
      <w:r w:rsidRPr="00CC056D">
        <w:rPr>
          <w:rFonts w:ascii="GHEA Grapalat" w:hAnsi="GHEA Grapalat" w:cs="GHEA Grapalat"/>
          <w:sz w:val="20"/>
          <w:szCs w:val="20"/>
          <w:lang w:val="pt-BR"/>
        </w:rPr>
        <w:t xml:space="preserve"> ծածկագրով գնման ընթացակարգին:</w:t>
      </w:r>
    </w:p>
    <w:p w:rsidR="007862B1" w:rsidRPr="00CC056D" w:rsidRDefault="007862B1" w:rsidP="007862B1">
      <w:pPr>
        <w:ind w:left="426"/>
        <w:jc w:val="both"/>
        <w:rPr>
          <w:rFonts w:ascii="GHEA Grapalat" w:hAnsi="GHEA Grapalat" w:cs="GHEA Grapalat"/>
          <w:sz w:val="20"/>
          <w:szCs w:val="20"/>
          <w:lang w:val="pt-BR"/>
        </w:rPr>
      </w:pPr>
    </w:p>
    <w:p w:rsidR="007862B1" w:rsidRPr="00A71D81" w:rsidRDefault="006E35C3" w:rsidP="006E35C3">
      <w:pPr>
        <w:ind w:firstLine="360"/>
        <w:jc w:val="both"/>
        <w:rPr>
          <w:rFonts w:ascii="GHEA Grapalat" w:hAnsi="GHEA Grapalat" w:cs="GHEA Grapalat"/>
          <w:color w:val="5B9BD5"/>
          <w:sz w:val="20"/>
          <w:szCs w:val="20"/>
          <w:lang w:val="hy-AM"/>
        </w:rPr>
      </w:pPr>
      <w:r w:rsidRPr="00CC056D">
        <w:rPr>
          <w:rFonts w:ascii="GHEA Grapalat" w:hAnsi="GHEA Grapalat" w:cs="GHEA Grapalat"/>
          <w:sz w:val="20"/>
          <w:szCs w:val="20"/>
          <w:lang w:val="pt-BR"/>
        </w:rPr>
        <w:t>1.</w:t>
      </w:r>
      <w:r w:rsidR="000149F3" w:rsidRPr="00CC056D">
        <w:rPr>
          <w:rFonts w:ascii="GHEA Grapalat" w:hAnsi="GHEA Grapalat" w:cs="GHEA Grapalat"/>
          <w:sz w:val="20"/>
          <w:szCs w:val="20"/>
          <w:lang w:val="pt-BR"/>
        </w:rPr>
        <w:t>2</w:t>
      </w:r>
      <w:r w:rsidR="007862B1" w:rsidRPr="00CC056D">
        <w:rPr>
          <w:rFonts w:ascii="GHEA Grapalat" w:hAnsi="GHEA Grapalat" w:cs="GHEA Grapalat"/>
          <w:sz w:val="20"/>
          <w:szCs w:val="20"/>
          <w:lang w:val="pt-BR"/>
        </w:rPr>
        <w:t>Որպես գնման ընթացակարգի արդյունքում</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ինչպեսնաևդրանցիցարտատպվածթղթայինտարբերակներով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՝Վճարողբանկըվճարմանպահանջագիրըստանալուցհետո՝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աշխատանքայինօրվաընթացքումպետքէտեղեկացնիՊատվիրատուին՝գրավորձևով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ED08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Arial"/>
                <w:sz w:val="20"/>
                <w:szCs w:val="20"/>
              </w:rPr>
            </w:pPr>
            <w:r w:rsidRPr="00EE59F7">
              <w:rPr>
                <w:rFonts w:ascii="GHEA Grapalat" w:hAnsi="GHEA Grapalat" w:cs="Sylfaen"/>
                <w:sz w:val="20"/>
                <w:szCs w:val="20"/>
                <w:lang w:val="hy-AM"/>
              </w:rPr>
              <w:t>9</w:t>
            </w:r>
            <w:r w:rsidRPr="00EE59F7">
              <w:rPr>
                <w:rFonts w:ascii="GHEA Grapalat" w:hAnsi="GHEA Grapalat" w:cs="Sylfaen"/>
                <w:sz w:val="20"/>
                <w:szCs w:val="20"/>
              </w:rPr>
              <w:t>. Շահառու</w:t>
            </w:r>
            <w:r w:rsidRPr="00EE59F7">
              <w:rPr>
                <w:rFonts w:ascii="GHEA Grapalat" w:hAnsi="GHEA Grapalat" w:cs="Sylfaen"/>
                <w:sz w:val="20"/>
                <w:szCs w:val="20"/>
                <w:lang w:val="hy-AM"/>
              </w:rPr>
              <w:t>ի  անվանումը</w:t>
            </w:r>
            <w:r w:rsidRPr="00EE59F7">
              <w:rPr>
                <w:rFonts w:ascii="GHEA Grapalat" w:hAnsi="GHEA Grapalat" w:cs="Sylfaen"/>
                <w:sz w:val="20"/>
                <w:szCs w:val="20"/>
              </w:rPr>
              <w:t>,</w:t>
            </w:r>
            <w:r w:rsidRPr="00EE59F7">
              <w:rPr>
                <w:rFonts w:ascii="GHEA Grapalat" w:hAnsi="GHEA Grapalat" w:cs="Sylfaen"/>
                <w:sz w:val="20"/>
                <w:szCs w:val="20"/>
                <w:lang w:val="hy-AM"/>
              </w:rPr>
              <w:t xml:space="preserve"> կամ անուն ազգանուն </w:t>
            </w:r>
            <w:r w:rsidRPr="00EE59F7">
              <w:rPr>
                <w:rFonts w:ascii="GHEA Grapalat" w:hAnsi="GHEA Grapalat" w:cs="Arial"/>
                <w:sz w:val="20"/>
                <w:szCs w:val="20"/>
              </w:rPr>
              <w:t xml:space="preserve">` </w:t>
            </w:r>
            <w:r w:rsidRPr="00EE59F7">
              <w:rPr>
                <w:rFonts w:ascii="GHEA Grapalat" w:hAnsi="GHEA Grapalat"/>
                <w:sz w:val="20"/>
                <w:szCs w:val="20"/>
                <w:lang w:val="af-ZA"/>
              </w:rPr>
              <w:t xml:space="preserve"> Փոքր Վեդու բնակավայրի </w:t>
            </w:r>
            <w:r w:rsidRPr="00EE59F7">
              <w:rPr>
                <w:rFonts w:ascii="Sylfaen" w:hAnsi="Sylfaen"/>
                <w:sz w:val="20"/>
                <w:szCs w:val="20"/>
                <w:lang w:val="hy-AM"/>
              </w:rPr>
              <w:t>&lt;</w:t>
            </w:r>
            <w:r w:rsidRPr="00EE59F7">
              <w:rPr>
                <w:rFonts w:ascii="Sylfaen" w:hAnsi="Sylfaen"/>
                <w:sz w:val="20"/>
                <w:szCs w:val="20"/>
                <w:lang w:val="af-ZA"/>
              </w:rPr>
              <w:t>&lt;</w:t>
            </w:r>
            <w:r w:rsidRPr="00EE59F7">
              <w:rPr>
                <w:rFonts w:ascii="Sylfaen" w:hAnsi="Sylfaen"/>
                <w:sz w:val="20"/>
                <w:szCs w:val="20"/>
              </w:rPr>
              <w:t>Զարթոնք</w:t>
            </w:r>
            <w:r w:rsidRPr="00EE59F7">
              <w:rPr>
                <w:rFonts w:ascii="Sylfaen" w:hAnsi="Sylfaen"/>
                <w:sz w:val="20"/>
                <w:szCs w:val="20"/>
                <w:lang w:val="hy-AM"/>
              </w:rPr>
              <w:t>&gt;&gt;</w:t>
            </w:r>
            <w:r w:rsidRPr="00EE59F7">
              <w:rPr>
                <w:rFonts w:ascii="Sylfaen" w:hAnsi="Sylfaen"/>
                <w:sz w:val="20"/>
                <w:szCs w:val="20"/>
              </w:rPr>
              <w:t>մանկապարտեզ</w:t>
            </w:r>
            <w:r w:rsidRPr="00EE59F7">
              <w:rPr>
                <w:rFonts w:ascii="Sylfaen" w:hAnsi="Sylfaen" w:cs="Sylfaen"/>
                <w:sz w:val="20"/>
                <w:szCs w:val="20"/>
                <w:lang w:val="hy-AM"/>
              </w:rPr>
              <w:t>ՀՈԱԿ</w:t>
            </w:r>
          </w:p>
        </w:tc>
      </w:tr>
      <w:tr w:rsidR="00ED08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Sylfaen"/>
                <w:sz w:val="20"/>
                <w:szCs w:val="20"/>
                <w:lang w:val="ru-RU"/>
              </w:rPr>
            </w:pPr>
            <w:r w:rsidRPr="00EE59F7">
              <w:rPr>
                <w:rFonts w:ascii="GHEA Grapalat" w:hAnsi="GHEA Grapalat" w:cs="Sylfaen"/>
                <w:sz w:val="20"/>
                <w:szCs w:val="20"/>
                <w:lang w:val="ru-RU"/>
              </w:rPr>
              <w:t xml:space="preserve">10. </w:t>
            </w:r>
            <w:r w:rsidRPr="00EE59F7">
              <w:rPr>
                <w:rFonts w:ascii="GHEA Grapalat" w:hAnsi="GHEA Grapalat" w:cs="Sylfaen"/>
                <w:sz w:val="20"/>
                <w:szCs w:val="20"/>
              </w:rPr>
              <w:t xml:space="preserve"> Շահառուի ՀԾՀ</w:t>
            </w:r>
            <w:r w:rsidRPr="00EE59F7">
              <w:rPr>
                <w:rFonts w:ascii="GHEA Grapalat" w:hAnsi="GHEA Grapalat" w:cs="Sylfaen"/>
                <w:sz w:val="20"/>
                <w:szCs w:val="20"/>
                <w:lang w:val="ru-RU"/>
              </w:rPr>
              <w:t xml:space="preserve"> (</w:t>
            </w:r>
            <w:r w:rsidRPr="00EE59F7">
              <w:rPr>
                <w:rFonts w:ascii="GHEA Grapalat" w:hAnsi="GHEA Grapalat" w:cs="Sylfaen"/>
                <w:sz w:val="20"/>
                <w:szCs w:val="20"/>
                <w:lang w:val="hy-AM"/>
              </w:rPr>
              <w:t>չի լրացվում</w:t>
            </w:r>
            <w:r w:rsidRPr="00EE59F7">
              <w:rPr>
                <w:rFonts w:ascii="GHEA Grapalat" w:hAnsi="GHEA Grapalat" w:cs="Sylfaen"/>
                <w:sz w:val="20"/>
                <w:szCs w:val="20"/>
                <w:lang w:val="ru-RU"/>
              </w:rPr>
              <w:t>)</w:t>
            </w:r>
          </w:p>
        </w:tc>
      </w:tr>
      <w:tr w:rsidR="00ED08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Arial"/>
                <w:sz w:val="20"/>
                <w:szCs w:val="20"/>
              </w:rPr>
            </w:pPr>
            <w:r w:rsidRPr="00EE59F7">
              <w:rPr>
                <w:rFonts w:ascii="GHEA Grapalat" w:hAnsi="GHEA Grapalat" w:cs="Sylfaen"/>
                <w:sz w:val="20"/>
                <w:szCs w:val="20"/>
                <w:lang w:val="hy-AM"/>
              </w:rPr>
              <w:t>11</w:t>
            </w:r>
            <w:r w:rsidRPr="00EE59F7">
              <w:rPr>
                <w:rFonts w:ascii="GHEA Grapalat" w:hAnsi="GHEA Grapalat" w:cs="Sylfaen"/>
                <w:sz w:val="20"/>
                <w:szCs w:val="20"/>
              </w:rPr>
              <w:t>. ՇահառուիՀՎՀՀ</w:t>
            </w:r>
            <w:r w:rsidRPr="00EE59F7">
              <w:rPr>
                <w:rFonts w:ascii="GHEA Grapalat" w:hAnsi="GHEA Grapalat" w:cs="Arial"/>
                <w:sz w:val="20"/>
                <w:szCs w:val="20"/>
              </w:rPr>
              <w:t>` 04103215</w:t>
            </w:r>
          </w:p>
        </w:tc>
      </w:tr>
      <w:tr w:rsidR="00ED08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Arial"/>
                <w:sz w:val="20"/>
                <w:szCs w:val="20"/>
              </w:rPr>
            </w:pPr>
            <w:r w:rsidRPr="00EE59F7">
              <w:rPr>
                <w:rFonts w:ascii="GHEA Grapalat" w:hAnsi="GHEA Grapalat" w:cs="Sylfaen"/>
                <w:sz w:val="20"/>
                <w:szCs w:val="20"/>
              </w:rPr>
              <w:t>1</w:t>
            </w:r>
            <w:r w:rsidRPr="00EE59F7">
              <w:rPr>
                <w:rFonts w:ascii="GHEA Grapalat" w:hAnsi="GHEA Grapalat" w:cs="Sylfaen"/>
                <w:sz w:val="20"/>
                <w:szCs w:val="20"/>
                <w:lang w:val="hy-AM"/>
              </w:rPr>
              <w:t>2</w:t>
            </w:r>
            <w:r w:rsidRPr="00EE59F7">
              <w:rPr>
                <w:rFonts w:ascii="GHEA Grapalat" w:hAnsi="GHEA Grapalat" w:cs="Sylfaen"/>
                <w:sz w:val="20"/>
                <w:szCs w:val="20"/>
              </w:rPr>
              <w:t>.Շահառուի</w:t>
            </w:r>
            <w:r w:rsidRPr="00EE59F7">
              <w:rPr>
                <w:rFonts w:ascii="GHEA Grapalat" w:hAnsi="GHEA Grapalat" w:cs="Sylfaen"/>
                <w:sz w:val="20"/>
                <w:szCs w:val="20"/>
                <w:lang w:val="hy-AM"/>
              </w:rPr>
              <w:t>ն սպասարկող Ֆինանսական կազմակերպություն</w:t>
            </w:r>
            <w:r w:rsidRPr="00EE59F7">
              <w:rPr>
                <w:rFonts w:ascii="GHEA Grapalat" w:hAnsi="GHEA Grapalat" w:cs="Sylfaen"/>
                <w:sz w:val="20"/>
                <w:szCs w:val="20"/>
              </w:rPr>
              <w:t xml:space="preserve"> (բանկ)</w:t>
            </w:r>
            <w:r w:rsidRPr="00EE59F7">
              <w:rPr>
                <w:rFonts w:ascii="GHEA Grapalat" w:hAnsi="GHEA Grapalat" w:cs="Arial"/>
                <w:sz w:val="20"/>
                <w:szCs w:val="20"/>
              </w:rPr>
              <w:t xml:space="preserve">` </w:t>
            </w:r>
            <w:r w:rsidRPr="00EE59F7">
              <w:rPr>
                <w:rFonts w:ascii="Sylfaen" w:hAnsi="Sylfaen"/>
                <w:sz w:val="20"/>
                <w:szCs w:val="20"/>
              </w:rPr>
              <w:t>&lt;&lt;ԱԿԲԱ-ԿՐԵԴԻՏ ԱԳՐԻԿՈԼ ԲԱՆԿ&gt;&gt; ՓԲԸ</w:t>
            </w:r>
          </w:p>
        </w:tc>
      </w:tr>
      <w:tr w:rsidR="00ED08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Arial"/>
                <w:sz w:val="20"/>
                <w:szCs w:val="20"/>
              </w:rPr>
            </w:pPr>
            <w:r w:rsidRPr="00EE59F7">
              <w:rPr>
                <w:rFonts w:ascii="GHEA Grapalat" w:hAnsi="GHEA Grapalat" w:cs="Sylfaen"/>
                <w:sz w:val="20"/>
                <w:szCs w:val="20"/>
              </w:rPr>
              <w:t>1</w:t>
            </w:r>
            <w:r w:rsidRPr="00EE59F7">
              <w:rPr>
                <w:rFonts w:ascii="GHEA Grapalat" w:hAnsi="GHEA Grapalat" w:cs="Sylfaen"/>
                <w:sz w:val="20"/>
                <w:szCs w:val="20"/>
                <w:lang w:val="hy-AM"/>
              </w:rPr>
              <w:t>3</w:t>
            </w:r>
            <w:r w:rsidRPr="00EE59F7">
              <w:rPr>
                <w:rFonts w:ascii="GHEA Grapalat" w:hAnsi="GHEA Grapalat" w:cs="Sylfaen"/>
                <w:sz w:val="20"/>
                <w:szCs w:val="20"/>
              </w:rPr>
              <w:t>.Շահառուիհաշվիհամարը</w:t>
            </w:r>
            <w:r w:rsidRPr="00EE59F7">
              <w:rPr>
                <w:rFonts w:ascii="GHEA Grapalat" w:hAnsi="GHEA Grapalat" w:cs="Arial"/>
                <w:sz w:val="20"/>
                <w:szCs w:val="20"/>
              </w:rPr>
              <w:t xml:space="preserve"> (</w:t>
            </w:r>
            <w:r w:rsidRPr="00EE59F7">
              <w:rPr>
                <w:rFonts w:ascii="GHEA Grapalat" w:hAnsi="GHEA Grapalat" w:cs="Sylfaen"/>
                <w:sz w:val="20"/>
                <w:szCs w:val="20"/>
              </w:rPr>
              <w:t>հշ</w:t>
            </w:r>
            <w:r w:rsidRPr="00EE59F7">
              <w:rPr>
                <w:rFonts w:ascii="GHEA Grapalat" w:hAnsi="GHEA Grapalat" w:cs="Arial"/>
                <w:sz w:val="20"/>
                <w:szCs w:val="20"/>
              </w:rPr>
              <w:t xml:space="preserve">.N) </w:t>
            </w:r>
            <w:r w:rsidRPr="00EE59F7">
              <w:rPr>
                <w:rFonts w:ascii="Sylfaen" w:hAnsi="Sylfaen"/>
                <w:sz w:val="20"/>
                <w:szCs w:val="20"/>
              </w:rPr>
              <w:t>220399690134000</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E59F7" w:rsidRDefault="00595213" w:rsidP="00CB0ADE">
            <w:pPr>
              <w:rPr>
                <w:rFonts w:ascii="GHEA Grapalat" w:hAnsi="GHEA Grapalat" w:cs="Arial"/>
                <w:sz w:val="20"/>
                <w:szCs w:val="20"/>
              </w:rPr>
            </w:pPr>
            <w:r w:rsidRPr="00EE59F7">
              <w:rPr>
                <w:rFonts w:ascii="GHEA Grapalat" w:hAnsi="GHEA Grapalat" w:cs="Sylfaen"/>
                <w:sz w:val="20"/>
                <w:szCs w:val="20"/>
              </w:rPr>
              <w:t>1</w:t>
            </w:r>
            <w:r w:rsidRPr="00EE59F7">
              <w:rPr>
                <w:rFonts w:ascii="GHEA Grapalat" w:hAnsi="GHEA Grapalat" w:cs="Sylfaen"/>
                <w:sz w:val="20"/>
                <w:szCs w:val="20"/>
                <w:lang w:val="hy-AM"/>
              </w:rPr>
              <w:t>4</w:t>
            </w:r>
            <w:r w:rsidRPr="00EE59F7">
              <w:rPr>
                <w:rFonts w:ascii="GHEA Grapalat" w:hAnsi="GHEA Grapalat" w:cs="Sylfaen"/>
                <w:sz w:val="20"/>
                <w:szCs w:val="20"/>
              </w:rPr>
              <w:t>.Գումարը</w:t>
            </w:r>
            <w:r w:rsidRPr="00EE59F7">
              <w:rPr>
                <w:rFonts w:ascii="GHEA Grapalat" w:hAnsi="GHEA Grapalat" w:cs="Arial"/>
                <w:sz w:val="20"/>
                <w:szCs w:val="20"/>
                <w:lang w:val="ru-RU"/>
              </w:rPr>
              <w:t>(</w:t>
            </w:r>
            <w:r w:rsidRPr="00EE59F7">
              <w:rPr>
                <w:rFonts w:ascii="GHEA Grapalat" w:hAnsi="GHEA Grapalat" w:cs="Sylfaen"/>
                <w:sz w:val="20"/>
                <w:szCs w:val="20"/>
              </w:rPr>
              <w:t>թվերովևբառերով</w:t>
            </w:r>
            <w:r w:rsidRPr="00EE59F7">
              <w:rPr>
                <w:rFonts w:ascii="GHEA Grapalat" w:hAnsi="GHEA Grapalat" w:cs="Sylfaen"/>
                <w:sz w:val="20"/>
                <w:szCs w:val="20"/>
                <w:lang w:val="ru-RU"/>
              </w:rPr>
              <w:t>)</w:t>
            </w:r>
            <w:r w:rsidRPr="00EE59F7">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D08E1" w:rsidRDefault="00595213" w:rsidP="00CB0ADE">
            <w:pPr>
              <w:rPr>
                <w:rFonts w:ascii="GHEA Grapalat" w:hAnsi="GHEA Grapalat" w:cs="Sylfaen"/>
                <w:sz w:val="20"/>
                <w:szCs w:val="20"/>
              </w:rPr>
            </w:pPr>
            <w:r w:rsidRPr="00ED08E1">
              <w:rPr>
                <w:rFonts w:ascii="GHEA Grapalat" w:hAnsi="GHEA Grapalat" w:cs="Sylfaen"/>
                <w:sz w:val="20"/>
                <w:szCs w:val="20"/>
              </w:rPr>
              <w:t xml:space="preserve">15. </w:t>
            </w:r>
            <w:r w:rsidRPr="00ED08E1">
              <w:rPr>
                <w:rFonts w:ascii="GHEA Grapalat" w:hAnsi="GHEA Grapalat" w:cs="Sylfaen"/>
                <w:sz w:val="20"/>
                <w:szCs w:val="20"/>
                <w:lang w:val="hy-AM"/>
              </w:rPr>
              <w:t xml:space="preserve">Ակցեպտավորված գումարը՝ </w:t>
            </w:r>
            <w:r w:rsidRPr="00ED08E1">
              <w:rPr>
                <w:rFonts w:ascii="GHEA Grapalat" w:hAnsi="GHEA Grapalat" w:cs="Sylfaen"/>
                <w:sz w:val="20"/>
                <w:szCs w:val="20"/>
              </w:rPr>
              <w:t xml:space="preserve"> (թվերովևբառերով)(</w:t>
            </w:r>
            <w:r w:rsidRPr="00ED08E1">
              <w:rPr>
                <w:rFonts w:ascii="GHEA Grapalat" w:hAnsi="GHEA Grapalat" w:cs="Sylfaen"/>
                <w:sz w:val="20"/>
                <w:szCs w:val="20"/>
                <w:lang w:val="hy-AM"/>
              </w:rPr>
              <w:t>նախատեսված է նշված գումարի մասնակի ակցեպտի համար, որը չի կիրառվում</w:t>
            </w:r>
            <w:r w:rsidRPr="00ED08E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ED08E1">
        <w:trPr>
          <w:trHeight w:val="515"/>
        </w:trPr>
        <w:tc>
          <w:tcPr>
            <w:tcW w:w="10980" w:type="dxa"/>
            <w:gridSpan w:val="2"/>
            <w:tcBorders>
              <w:top w:val="single" w:sz="4" w:space="0" w:color="auto"/>
              <w:left w:val="single" w:sz="4" w:space="0" w:color="auto"/>
              <w:right w:val="single" w:sz="4" w:space="0" w:color="000000"/>
            </w:tcBorders>
            <w:noWrap/>
            <w:vAlign w:val="bottom"/>
          </w:tcPr>
          <w:p w:rsidR="00595213" w:rsidRPr="00A541BB" w:rsidRDefault="00595213" w:rsidP="00CB0ADE">
            <w:pPr>
              <w:rPr>
                <w:rFonts w:ascii="GHEA Grapalat" w:hAnsi="GHEA Grapalat" w:cs="Arial"/>
                <w:sz w:val="20"/>
                <w:szCs w:val="20"/>
              </w:rPr>
            </w:pPr>
            <w:r w:rsidRPr="00A541BB">
              <w:rPr>
                <w:rFonts w:ascii="GHEA Grapalat" w:hAnsi="GHEA Grapalat" w:cs="Sylfaen"/>
                <w:sz w:val="20"/>
                <w:szCs w:val="20"/>
              </w:rPr>
              <w:t>1</w:t>
            </w:r>
            <w:r w:rsidRPr="00A541BB">
              <w:rPr>
                <w:rFonts w:ascii="GHEA Grapalat" w:hAnsi="GHEA Grapalat" w:cs="Sylfaen"/>
                <w:sz w:val="20"/>
                <w:szCs w:val="20"/>
                <w:lang w:val="hy-AM"/>
              </w:rPr>
              <w:t>8</w:t>
            </w:r>
            <w:r w:rsidRPr="00A541BB">
              <w:rPr>
                <w:rFonts w:ascii="GHEA Grapalat" w:hAnsi="GHEA Grapalat" w:cs="Sylfaen"/>
                <w:sz w:val="20"/>
                <w:szCs w:val="20"/>
              </w:rPr>
              <w:t xml:space="preserve">. </w:t>
            </w:r>
            <w:r w:rsidRPr="00A541BB">
              <w:rPr>
                <w:rFonts w:ascii="GHEA Grapalat" w:hAnsi="GHEA Grapalat" w:cs="Sylfaen"/>
                <w:sz w:val="20"/>
                <w:szCs w:val="20"/>
                <w:lang w:val="hy-AM"/>
              </w:rPr>
              <w:t xml:space="preserve">Վճարման կատարման հիմքերը՝ </w:t>
            </w:r>
            <w:r w:rsidRPr="00A541BB">
              <w:rPr>
                <w:rFonts w:ascii="GHEA Grapalat" w:hAnsi="GHEA Grapalat" w:cs="Sylfaen"/>
                <w:sz w:val="20"/>
                <w:szCs w:val="20"/>
              </w:rPr>
              <w:t>(</w:t>
            </w:r>
            <w:r w:rsidRPr="00A541BB">
              <w:rPr>
                <w:rFonts w:ascii="GHEA Grapalat" w:hAnsi="GHEA Grapalat" w:cs="Sylfaen"/>
                <w:sz w:val="20"/>
                <w:szCs w:val="20"/>
                <w:lang w:val="hy-AM"/>
              </w:rPr>
              <w:t>Փաստաթղթերի</w:t>
            </w:r>
            <w:r w:rsidRPr="00A541BB">
              <w:rPr>
                <w:rFonts w:ascii="GHEA Grapalat" w:hAnsi="GHEA Grapalat" w:cs="Arial"/>
                <w:sz w:val="20"/>
                <w:szCs w:val="20"/>
                <w:lang w:val="hy-AM"/>
              </w:rPr>
              <w:t xml:space="preserve"> անվանումը</w:t>
            </w:r>
            <w:r w:rsidRPr="00A541BB">
              <w:rPr>
                <w:rFonts w:ascii="GHEA Grapalat" w:hAnsi="GHEA Grapalat" w:cs="Arial"/>
                <w:sz w:val="20"/>
                <w:szCs w:val="20"/>
              </w:rPr>
              <w:t>,</w:t>
            </w:r>
            <w:r w:rsidRPr="00A541BB">
              <w:rPr>
                <w:rFonts w:ascii="GHEA Grapalat" w:hAnsi="GHEA Grapalat" w:cs="Arial"/>
                <w:sz w:val="20"/>
                <w:szCs w:val="20"/>
                <w:lang w:val="hy-AM"/>
              </w:rPr>
              <w:t xml:space="preserve"> այդ թվում՝ տուժանքի մասին համաձայնագիրը, </w:t>
            </w:r>
            <w:r w:rsidRPr="00A541BB">
              <w:rPr>
                <w:rFonts w:ascii="GHEA Grapalat" w:hAnsi="GHEA Grapalat" w:cs="Sylfaen"/>
                <w:sz w:val="20"/>
                <w:szCs w:val="20"/>
                <w:lang w:val="hy-AM"/>
              </w:rPr>
              <w:t>դրանցհամարները</w:t>
            </w:r>
            <w:r w:rsidRPr="00A541BB">
              <w:rPr>
                <w:rFonts w:ascii="GHEA Grapalat" w:hAnsi="GHEA Grapalat" w:cs="Arial"/>
                <w:sz w:val="20"/>
                <w:szCs w:val="20"/>
                <w:lang w:val="hy-AM"/>
              </w:rPr>
              <w:t>,</w:t>
            </w:r>
            <w:r w:rsidRPr="00A541BB">
              <w:rPr>
                <w:rFonts w:ascii="GHEA Grapalat" w:hAnsi="GHEA Grapalat" w:cs="Sylfaen"/>
                <w:sz w:val="20"/>
                <w:szCs w:val="20"/>
                <w:lang w:val="hy-AM"/>
              </w:rPr>
              <w:t>պ</w:t>
            </w:r>
            <w:r w:rsidRPr="00A541BB">
              <w:rPr>
                <w:rFonts w:ascii="GHEA Grapalat" w:hAnsi="GHEA Grapalat" w:cs="Sylfaen"/>
                <w:sz w:val="20"/>
                <w:szCs w:val="20"/>
              </w:rPr>
              <w:t>այմանագրի ծածկագիրը</w:t>
            </w:r>
            <w:r w:rsidRPr="00A541BB">
              <w:rPr>
                <w:rFonts w:ascii="GHEA Grapalat" w:hAnsi="GHEA Grapalat" w:cs="Arial"/>
                <w:sz w:val="20"/>
                <w:szCs w:val="20"/>
                <w:lang w:val="hy-AM"/>
              </w:rPr>
              <w:t xml:space="preserve"> որի հիման վրա կատարվում է  գանձումը</w:t>
            </w:r>
            <w:r w:rsidRPr="00A541BB">
              <w:rPr>
                <w:rFonts w:ascii="GHEA Grapalat" w:hAnsi="GHEA Grapalat" w:cs="Arial"/>
                <w:sz w:val="20"/>
                <w:szCs w:val="20"/>
              </w:rPr>
              <w:t>)</w:t>
            </w:r>
            <w:r w:rsidRPr="00A541BB">
              <w:rPr>
                <w:rFonts w:ascii="GHEA Grapalat" w:hAnsi="GHEA Grapalat" w:cs="Sylfaen"/>
                <w:sz w:val="20"/>
                <w:szCs w:val="20"/>
              </w:rPr>
              <w:t>`</w:t>
            </w: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541BB"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595213" w:rsidRPr="00A71D81" w:rsidRDefault="00595213" w:rsidP="00CB0ADE">
            <w:pPr>
              <w:rPr>
                <w:rFonts w:ascii="GHEA Grapalat" w:hAnsi="GHEA Grapalat" w:cs="Tahoma"/>
                <w:color w:val="000000"/>
                <w:sz w:val="20"/>
                <w:szCs w:val="20"/>
                <w:lang w:val="hy-AM"/>
              </w:rPr>
            </w:pP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p>
        </w:tc>
      </w:tr>
      <w:tr w:rsidR="00631658" w:rsidRPr="006D248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6D248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6D248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պահանջագրին կից ներկայացված փաստաթղթերի էջերի քանակը, որոնք պետք է տրամադրվեն </w:t>
            </w:r>
            <w:proofErr w:type="gramStart"/>
            <w:r w:rsidRPr="00A71D81">
              <w:rPr>
                <w:rFonts w:ascii="GHEA Grapalat" w:hAnsi="GHEA Grapalat"/>
                <w:sz w:val="20"/>
                <w:szCs w:val="20"/>
              </w:rPr>
              <w:t>վճարողին(</w:t>
            </w:r>
            <w:proofErr w:type="gramEnd"/>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շահառուիկողմից</w:t>
            </w:r>
          </w:p>
        </w:tc>
      </w:tr>
      <w:tr w:rsidR="00631658" w:rsidRPr="006D248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6D248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դրոշմակնիքըդրվում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սույն տվյալներըդրվում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A541BB" w:rsidRDefault="00A541BB" w:rsidP="00DA5FF7">
      <w:pPr>
        <w:pStyle w:val="31"/>
        <w:spacing w:line="240" w:lineRule="auto"/>
        <w:ind w:firstLine="0"/>
        <w:rPr>
          <w:rFonts w:ascii="GHEA Grapalat" w:hAnsi="GHEA Grapalat" w:cs="Sylfaen"/>
        </w:rPr>
      </w:pPr>
    </w:p>
    <w:p w:rsidR="00631658" w:rsidRPr="00DA5FF7" w:rsidRDefault="00631658" w:rsidP="00A541BB">
      <w:pPr>
        <w:pStyle w:val="31"/>
        <w:spacing w:line="240" w:lineRule="auto"/>
        <w:ind w:left="7080" w:firstLine="708"/>
        <w:rPr>
          <w:rFonts w:ascii="GHEA Grapalat" w:hAnsi="GHEA Grapalat" w:cs="Arial"/>
          <w:b/>
          <w:lang w:val="hy-AM"/>
        </w:rPr>
      </w:pPr>
      <w:r w:rsidRPr="00A71D81">
        <w:rPr>
          <w:rFonts w:ascii="GHEA Grapalat" w:hAnsi="GHEA Grapalat" w:cs="Sylfaen"/>
          <w:b/>
          <w:lang w:val="hy-AM"/>
        </w:rPr>
        <w:t>Հավելված 5.1</w:t>
      </w:r>
    </w:p>
    <w:p w:rsidR="00631658" w:rsidRPr="00A71D81" w:rsidRDefault="00293DF9" w:rsidP="00DA5FF7">
      <w:pPr>
        <w:pStyle w:val="31"/>
        <w:spacing w:line="240" w:lineRule="auto"/>
        <w:ind w:firstLine="0"/>
        <w:jc w:val="right"/>
        <w:rPr>
          <w:rFonts w:ascii="GHEA Grapalat" w:hAnsi="GHEA Grapalat" w:cs="Sylfaen"/>
          <w:b/>
          <w:lang w:val="hy-AM"/>
        </w:rPr>
      </w:pPr>
      <w:r>
        <w:rPr>
          <w:rFonts w:ascii="GHEA Grapalat" w:hAnsi="GHEA Grapalat" w:cs="Sylfaen"/>
          <w:lang w:val="es-ES"/>
        </w:rPr>
        <w:t>«</w:t>
      </w:r>
      <w:r w:rsidR="004251BE">
        <w:rPr>
          <w:rFonts w:ascii="GHEA Grapalat" w:hAnsi="GHEA Grapalat" w:cs="Sylfaen"/>
          <w:lang w:val="es-ES"/>
        </w:rPr>
        <w:t>ՓՎՄ-ԳՀԱՊՁԲ-22/04</w:t>
      </w:r>
      <w:r w:rsidR="00551E8B" w:rsidRPr="00C05C90">
        <w:rPr>
          <w:rFonts w:ascii="GHEA Grapalat" w:hAnsi="GHEA Grapalat" w:cs="Sylfaen"/>
          <w:lang w:val="es-ES"/>
        </w:rPr>
        <w:t>»</w:t>
      </w:r>
      <w:r w:rsidR="00631658" w:rsidRPr="00A71D81">
        <w:rPr>
          <w:rFonts w:ascii="GHEA Grapalat" w:hAnsi="GHEA Grapalat" w:cs="Sylfaen"/>
          <w:b/>
          <w:lang w:val="hy-AM"/>
        </w:rPr>
        <w:t>ծածկագրով</w:t>
      </w:r>
    </w:p>
    <w:p w:rsidR="00631658" w:rsidRPr="00A71D81" w:rsidRDefault="00551E8B" w:rsidP="00631658">
      <w:pPr>
        <w:pStyle w:val="31"/>
        <w:spacing w:line="240" w:lineRule="auto"/>
        <w:jc w:val="right"/>
        <w:rPr>
          <w:rFonts w:ascii="GHEA Grapalat" w:hAnsi="GHEA Grapalat" w:cs="Sylfaen"/>
          <w:b/>
          <w:lang w:val="hy-AM"/>
        </w:rPr>
      </w:pPr>
      <w:r w:rsidRPr="00551E8B">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CC056D" w:rsidRDefault="00631658" w:rsidP="00631658">
      <w:pPr>
        <w:rPr>
          <w:rFonts w:ascii="GHEA Grapalat" w:hAnsi="GHEA Grapalat" w:cs="GHEA Grapalat"/>
          <w:sz w:val="20"/>
          <w:szCs w:val="20"/>
          <w:lang w:val="hy-AM"/>
        </w:rPr>
      </w:pPr>
      <w:r w:rsidRPr="00CC056D">
        <w:rPr>
          <w:rFonts w:ascii="GHEA Grapalat" w:hAnsi="GHEA Grapalat" w:cs="GHEA Grapalat"/>
          <w:sz w:val="20"/>
          <w:szCs w:val="20"/>
          <w:lang w:val="hy-AM"/>
        </w:rPr>
        <w:t>ք. Երևան</w:t>
      </w:r>
      <w:r w:rsidRPr="00CC056D">
        <w:rPr>
          <w:rFonts w:ascii="GHEA Grapalat" w:hAnsi="GHEA Grapalat" w:cs="GHEA Grapalat"/>
          <w:sz w:val="20"/>
          <w:szCs w:val="20"/>
          <w:lang w:val="hy-AM"/>
        </w:rPr>
        <w:tab/>
      </w:r>
      <w:r w:rsidRPr="00CC056D">
        <w:rPr>
          <w:rFonts w:ascii="GHEA Grapalat" w:hAnsi="GHEA Grapalat" w:cs="GHEA Grapalat"/>
          <w:sz w:val="20"/>
          <w:szCs w:val="20"/>
          <w:lang w:val="hy-AM"/>
        </w:rPr>
        <w:tab/>
      </w:r>
      <w:r w:rsidRPr="00CC056D">
        <w:rPr>
          <w:rFonts w:ascii="GHEA Grapalat" w:hAnsi="GHEA Grapalat" w:cs="GHEA Grapalat"/>
          <w:sz w:val="20"/>
          <w:szCs w:val="20"/>
          <w:lang w:val="hy-AM"/>
        </w:rPr>
        <w:tab/>
      </w:r>
      <w:r w:rsidRPr="00CC056D">
        <w:rPr>
          <w:rFonts w:ascii="GHEA Grapalat" w:hAnsi="GHEA Grapalat" w:cs="GHEA Grapalat"/>
          <w:sz w:val="20"/>
          <w:szCs w:val="20"/>
          <w:lang w:val="hy-AM"/>
        </w:rPr>
        <w:tab/>
      </w:r>
      <w:r w:rsidRPr="00CC056D">
        <w:rPr>
          <w:rFonts w:ascii="GHEA Grapalat" w:hAnsi="GHEA Grapalat" w:cs="GHEA Grapalat"/>
          <w:sz w:val="20"/>
          <w:szCs w:val="20"/>
          <w:lang w:val="hy-AM"/>
        </w:rPr>
        <w:tab/>
      </w:r>
      <w:r w:rsidRPr="00CC056D">
        <w:rPr>
          <w:rFonts w:ascii="GHEA Grapalat" w:hAnsi="GHEA Grapalat" w:cs="GHEA Grapalat"/>
          <w:sz w:val="20"/>
          <w:szCs w:val="20"/>
          <w:lang w:val="hy-AM"/>
        </w:rPr>
        <w:tab/>
      </w:r>
      <w:r w:rsidRPr="00CC056D">
        <w:rPr>
          <w:rFonts w:ascii="GHEA Grapalat" w:hAnsi="GHEA Grapalat"/>
          <w:sz w:val="20"/>
          <w:szCs w:val="20"/>
          <w:lang w:val="hy-AM"/>
        </w:rPr>
        <w:t>«»</w:t>
      </w:r>
      <w:r w:rsidRPr="00CC056D">
        <w:rPr>
          <w:rFonts w:ascii="GHEA Grapalat" w:hAnsi="GHEA Grapalat" w:cs="GHEA Grapalat"/>
          <w:sz w:val="20"/>
          <w:szCs w:val="20"/>
          <w:u w:val="single"/>
          <w:lang w:val="hy-AM"/>
        </w:rPr>
        <w:tab/>
      </w:r>
      <w:r w:rsidRPr="00CC056D">
        <w:rPr>
          <w:rFonts w:ascii="GHEA Grapalat" w:hAnsi="GHEA Grapalat" w:cs="GHEA Grapalat"/>
          <w:sz w:val="20"/>
          <w:szCs w:val="20"/>
          <w:u w:val="single"/>
          <w:lang w:val="hy-AM"/>
        </w:rPr>
        <w:tab/>
      </w:r>
      <w:r w:rsidRPr="00CC056D">
        <w:rPr>
          <w:rFonts w:ascii="GHEA Grapalat" w:hAnsi="GHEA Grapalat" w:cs="GHEA Grapalat"/>
          <w:sz w:val="20"/>
          <w:szCs w:val="20"/>
          <w:u w:val="single"/>
          <w:lang w:val="hy-AM"/>
        </w:rPr>
        <w:tab/>
      </w:r>
      <w:r w:rsidRPr="00CC056D">
        <w:rPr>
          <w:rFonts w:ascii="GHEA Grapalat" w:hAnsi="GHEA Grapalat" w:cs="GHEA Grapalat"/>
          <w:sz w:val="20"/>
          <w:szCs w:val="20"/>
          <w:lang w:val="hy-AM"/>
        </w:rPr>
        <w:t xml:space="preserve"> 20   թ.**</w:t>
      </w:r>
    </w:p>
    <w:p w:rsidR="00631658" w:rsidRPr="00CC056D" w:rsidRDefault="00631658" w:rsidP="00631658">
      <w:pPr>
        <w:rPr>
          <w:rFonts w:ascii="GHEA Grapalat" w:hAnsi="GHEA Grapalat" w:cs="GHEA Grapalat"/>
          <w:sz w:val="20"/>
          <w:szCs w:val="20"/>
          <w:lang w:val="hy-AM"/>
        </w:rPr>
      </w:pPr>
    </w:p>
    <w:p w:rsidR="00631658" w:rsidRPr="00CC056D" w:rsidRDefault="00631658" w:rsidP="00631658">
      <w:pPr>
        <w:jc w:val="both"/>
        <w:rPr>
          <w:rFonts w:ascii="GHEA Grapalat" w:hAnsi="GHEA Grapalat" w:cs="GHEA Grapalat"/>
          <w:sz w:val="20"/>
          <w:szCs w:val="20"/>
          <w:u w:val="single"/>
          <w:vertAlign w:val="subscript"/>
          <w:lang w:val="hy-AM"/>
        </w:rPr>
      </w:pPr>
      <w:r w:rsidRPr="00CC056D">
        <w:rPr>
          <w:rFonts w:ascii="GHEA Grapalat" w:hAnsi="GHEA Grapalat" w:cs="GHEA Grapalat"/>
          <w:sz w:val="20"/>
          <w:szCs w:val="20"/>
          <w:u w:val="single"/>
          <w:vertAlign w:val="subscript"/>
          <w:lang w:val="hy-AM"/>
        </w:rPr>
        <w:tab/>
      </w:r>
      <w:r w:rsidRPr="00CC056D">
        <w:rPr>
          <w:rFonts w:ascii="GHEA Grapalat" w:hAnsi="GHEA Grapalat" w:cs="GHEA Grapalat"/>
          <w:sz w:val="20"/>
          <w:szCs w:val="20"/>
          <w:u w:val="single"/>
          <w:vertAlign w:val="subscript"/>
          <w:lang w:val="hy-AM"/>
        </w:rPr>
        <w:tab/>
      </w:r>
      <w:r w:rsidRPr="00CC056D">
        <w:rPr>
          <w:rFonts w:ascii="GHEA Grapalat" w:hAnsi="GHEA Grapalat" w:cs="GHEA Grapalat"/>
          <w:sz w:val="20"/>
          <w:szCs w:val="20"/>
          <w:u w:val="single"/>
          <w:vertAlign w:val="subscript"/>
          <w:lang w:val="hy-AM"/>
        </w:rPr>
        <w:tab/>
      </w:r>
      <w:r w:rsidRPr="00CC056D">
        <w:rPr>
          <w:rFonts w:ascii="GHEA Grapalat" w:hAnsi="GHEA Grapalat" w:cs="GHEA Grapalat"/>
          <w:sz w:val="20"/>
          <w:szCs w:val="20"/>
          <w:vertAlign w:val="subscript"/>
          <w:lang w:val="hy-AM"/>
        </w:rPr>
        <w:t xml:space="preserve">, </w:t>
      </w:r>
      <w:r w:rsidRPr="00CC056D">
        <w:rPr>
          <w:rFonts w:ascii="GHEA Grapalat" w:hAnsi="GHEA Grapalat" w:cs="GHEA Grapalat"/>
          <w:sz w:val="20"/>
          <w:szCs w:val="20"/>
          <w:lang w:val="hy-AM"/>
        </w:rPr>
        <w:t xml:space="preserve">ի դեմս Ընկերության տնօրեն </w:t>
      </w:r>
      <w:r w:rsidRPr="00CC056D">
        <w:rPr>
          <w:rFonts w:ascii="GHEA Grapalat" w:hAnsi="GHEA Grapalat" w:cs="GHEA Grapalat"/>
          <w:sz w:val="20"/>
          <w:szCs w:val="20"/>
          <w:u w:val="single"/>
          <w:lang w:val="hy-AM"/>
        </w:rPr>
        <w:tab/>
      </w:r>
      <w:r w:rsidRPr="00CC056D">
        <w:rPr>
          <w:rFonts w:ascii="GHEA Grapalat" w:hAnsi="GHEA Grapalat" w:cs="GHEA Grapalat"/>
          <w:sz w:val="20"/>
          <w:szCs w:val="20"/>
          <w:u w:val="single"/>
          <w:lang w:val="hy-AM"/>
        </w:rPr>
        <w:tab/>
      </w:r>
      <w:r w:rsidRPr="00CC056D">
        <w:rPr>
          <w:rFonts w:ascii="GHEA Grapalat" w:hAnsi="GHEA Grapalat" w:cs="GHEA Grapalat"/>
          <w:sz w:val="20"/>
          <w:szCs w:val="20"/>
          <w:u w:val="single"/>
          <w:lang w:val="hy-AM"/>
        </w:rPr>
        <w:tab/>
      </w:r>
      <w:r w:rsidRPr="00CC056D">
        <w:rPr>
          <w:rFonts w:ascii="GHEA Grapalat" w:hAnsi="GHEA Grapalat" w:cs="GHEA Grapalat"/>
          <w:sz w:val="20"/>
          <w:szCs w:val="20"/>
          <w:u w:val="single"/>
          <w:lang w:val="hy-AM"/>
        </w:rPr>
        <w:tab/>
      </w:r>
      <w:r w:rsidRPr="00CC056D">
        <w:rPr>
          <w:rFonts w:ascii="GHEA Grapalat" w:hAnsi="GHEA Grapalat" w:cs="GHEA Grapalat"/>
          <w:sz w:val="20"/>
          <w:szCs w:val="20"/>
          <w:u w:val="single"/>
          <w:lang w:val="hy-AM"/>
        </w:rPr>
        <w:tab/>
      </w:r>
      <w:r w:rsidRPr="00CC056D">
        <w:rPr>
          <w:rFonts w:ascii="GHEA Grapalat" w:hAnsi="GHEA Grapalat" w:cs="GHEA Grapalat"/>
          <w:sz w:val="20"/>
          <w:szCs w:val="20"/>
          <w:u w:val="single"/>
          <w:lang w:val="hy-AM"/>
        </w:rPr>
        <w:tab/>
      </w:r>
      <w:r w:rsidRPr="00CC056D">
        <w:rPr>
          <w:rFonts w:ascii="GHEA Grapalat" w:hAnsi="GHEA Grapalat" w:cs="GHEA Grapalat"/>
          <w:sz w:val="20"/>
          <w:szCs w:val="20"/>
          <w:u w:val="single"/>
          <w:lang w:val="hy-AM"/>
        </w:rPr>
        <w:tab/>
      </w:r>
    </w:p>
    <w:p w:rsidR="00631658" w:rsidRPr="00CC056D" w:rsidRDefault="00631658" w:rsidP="00631658">
      <w:pPr>
        <w:jc w:val="both"/>
        <w:rPr>
          <w:rFonts w:ascii="GHEA Grapalat" w:hAnsi="GHEA Grapalat" w:cs="GHEA Grapalat"/>
          <w:sz w:val="20"/>
          <w:szCs w:val="20"/>
          <w:lang w:val="hy-AM"/>
        </w:rPr>
      </w:pPr>
      <w:r w:rsidRPr="00CC056D">
        <w:rPr>
          <w:rFonts w:ascii="GHEA Grapalat" w:hAnsi="GHEA Grapalat"/>
          <w:sz w:val="20"/>
          <w:szCs w:val="20"/>
          <w:vertAlign w:val="superscript"/>
          <w:lang w:val="hy-AM"/>
        </w:rPr>
        <w:t xml:space="preserve">       Ընկերության անվանումը</w:t>
      </w:r>
      <w:r w:rsidRPr="00CC056D">
        <w:rPr>
          <w:rFonts w:ascii="GHEA Grapalat" w:hAnsi="GHEA Grapalat" w:cs="GHEA Grapalat"/>
          <w:sz w:val="20"/>
          <w:szCs w:val="20"/>
          <w:vertAlign w:val="subscript"/>
          <w:lang w:val="hy-AM"/>
        </w:rPr>
        <w:tab/>
      </w:r>
      <w:r w:rsidRPr="00CC056D">
        <w:rPr>
          <w:rFonts w:ascii="GHEA Grapalat" w:hAnsi="GHEA Grapalat" w:cs="GHEA Grapalat"/>
          <w:sz w:val="20"/>
          <w:szCs w:val="20"/>
          <w:vertAlign w:val="subscript"/>
          <w:lang w:val="hy-AM"/>
        </w:rPr>
        <w:tab/>
      </w:r>
      <w:r w:rsidRPr="00CC056D">
        <w:rPr>
          <w:rFonts w:ascii="GHEA Grapalat" w:hAnsi="GHEA Grapalat" w:cs="GHEA Grapalat"/>
          <w:sz w:val="20"/>
          <w:szCs w:val="20"/>
          <w:vertAlign w:val="subscript"/>
          <w:lang w:val="hy-AM"/>
        </w:rPr>
        <w:tab/>
      </w:r>
      <w:r w:rsidRPr="00CC056D">
        <w:rPr>
          <w:rFonts w:ascii="GHEA Grapalat" w:hAnsi="GHEA Grapalat" w:cs="GHEA Grapalat"/>
          <w:sz w:val="20"/>
          <w:szCs w:val="20"/>
          <w:vertAlign w:val="subscript"/>
          <w:lang w:val="hy-AM"/>
        </w:rPr>
        <w:tab/>
      </w:r>
      <w:r w:rsidRPr="00CC056D">
        <w:rPr>
          <w:rFonts w:ascii="GHEA Grapalat" w:hAnsi="GHEA Grapalat" w:cs="GHEA Grapalat"/>
          <w:sz w:val="20"/>
          <w:szCs w:val="20"/>
          <w:vertAlign w:val="subscript"/>
          <w:lang w:val="hy-AM"/>
        </w:rPr>
        <w:tab/>
      </w:r>
      <w:r w:rsidRPr="00CC056D">
        <w:rPr>
          <w:rFonts w:ascii="GHEA Grapalat" w:hAnsi="GHEA Grapalat"/>
          <w:sz w:val="20"/>
          <w:szCs w:val="20"/>
          <w:vertAlign w:val="superscript"/>
          <w:lang w:val="hy-AM"/>
        </w:rPr>
        <w:t>Ընկերության տնօրենի անուն ազգանունը, անձնագրային տվյալները</w:t>
      </w:r>
      <w:r w:rsidRPr="00CC056D">
        <w:rPr>
          <w:rFonts w:ascii="GHEA Grapalat" w:hAnsi="GHEA Grapalat" w:cs="GHEA Grapalat"/>
          <w:sz w:val="20"/>
          <w:szCs w:val="20"/>
          <w:vertAlign w:val="subscript"/>
          <w:lang w:val="hy-AM"/>
        </w:rPr>
        <w:t xml:space="preserve">, </w:t>
      </w:r>
      <w:r w:rsidRPr="00CC056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CC056D" w:rsidRDefault="00631658" w:rsidP="00631658">
      <w:pPr>
        <w:ind w:firstLine="708"/>
        <w:jc w:val="both"/>
        <w:rPr>
          <w:rFonts w:ascii="GHEA Grapalat" w:hAnsi="GHEA Grapalat" w:cs="GHEA Grapalat"/>
          <w:sz w:val="20"/>
          <w:szCs w:val="20"/>
          <w:lang w:val="hy-AM"/>
        </w:rPr>
      </w:pPr>
    </w:p>
    <w:p w:rsidR="00325762" w:rsidRPr="00CC056D" w:rsidRDefault="00631658" w:rsidP="00325762">
      <w:pPr>
        <w:pStyle w:val="aff"/>
        <w:numPr>
          <w:ilvl w:val="0"/>
          <w:numId w:val="31"/>
        </w:numPr>
        <w:jc w:val="center"/>
        <w:rPr>
          <w:rFonts w:ascii="GHEA Grapalat" w:hAnsi="GHEA Grapalat" w:cs="GHEA Grapalat"/>
          <w:b/>
          <w:sz w:val="20"/>
          <w:szCs w:val="20"/>
        </w:rPr>
      </w:pPr>
      <w:r w:rsidRPr="00CC056D">
        <w:rPr>
          <w:rFonts w:ascii="GHEA Grapalat" w:hAnsi="GHEA Grapalat" w:cs="GHEA Grapalat"/>
          <w:b/>
          <w:sz w:val="20"/>
          <w:szCs w:val="20"/>
          <w:lang w:val="hy-AM"/>
        </w:rPr>
        <w:t>Համաձայնության առարկան</w:t>
      </w:r>
    </w:p>
    <w:p w:rsidR="00631658" w:rsidRPr="00CC056D" w:rsidRDefault="00ED08E1" w:rsidP="00325762">
      <w:pPr>
        <w:pStyle w:val="aff"/>
        <w:numPr>
          <w:ilvl w:val="0"/>
          <w:numId w:val="31"/>
        </w:numPr>
        <w:jc w:val="center"/>
        <w:rPr>
          <w:rFonts w:ascii="GHEA Grapalat" w:hAnsi="GHEA Grapalat" w:cs="GHEA Grapalat"/>
          <w:b/>
          <w:bCs/>
          <w:sz w:val="20"/>
          <w:szCs w:val="20"/>
          <w:lang w:val="pt-BR"/>
        </w:rPr>
      </w:pPr>
      <w:r w:rsidRPr="00CC056D">
        <w:rPr>
          <w:rFonts w:ascii="GHEA Grapalat" w:hAnsi="GHEA Grapalat"/>
          <w:sz w:val="20"/>
          <w:szCs w:val="20"/>
          <w:lang w:val="af-ZA"/>
        </w:rPr>
        <w:t xml:space="preserve">Փոքր Վեդու բնակավայրի </w:t>
      </w:r>
      <w:r w:rsidRPr="00CC056D">
        <w:rPr>
          <w:rFonts w:ascii="GHEA Grapalat" w:hAnsi="GHEA Grapalat"/>
          <w:sz w:val="20"/>
          <w:szCs w:val="20"/>
          <w:lang w:val="hy-AM"/>
        </w:rPr>
        <w:t>&lt;</w:t>
      </w:r>
      <w:r w:rsidRPr="00CC056D">
        <w:rPr>
          <w:rFonts w:ascii="GHEA Grapalat" w:hAnsi="GHEA Grapalat"/>
          <w:sz w:val="20"/>
          <w:szCs w:val="20"/>
          <w:lang w:val="af-ZA"/>
        </w:rPr>
        <w:t>&lt;</w:t>
      </w:r>
      <w:r w:rsidRPr="00CC056D">
        <w:rPr>
          <w:rFonts w:ascii="GHEA Grapalat" w:hAnsi="GHEA Grapalat"/>
          <w:sz w:val="20"/>
          <w:szCs w:val="20"/>
        </w:rPr>
        <w:t>Զարթոնք</w:t>
      </w:r>
      <w:r w:rsidRPr="00CC056D">
        <w:rPr>
          <w:rFonts w:ascii="GHEA Grapalat" w:hAnsi="GHEA Grapalat"/>
          <w:sz w:val="20"/>
          <w:szCs w:val="20"/>
          <w:lang w:val="hy-AM"/>
        </w:rPr>
        <w:t>&gt;&gt;</w:t>
      </w:r>
      <w:r w:rsidRPr="00CC056D">
        <w:rPr>
          <w:rFonts w:ascii="GHEA Grapalat" w:hAnsi="GHEA Grapalat"/>
          <w:sz w:val="20"/>
          <w:szCs w:val="20"/>
        </w:rPr>
        <w:t>մանկապարտեզ</w:t>
      </w:r>
      <w:r w:rsidRPr="00CC056D">
        <w:rPr>
          <w:rFonts w:ascii="GHEA Grapalat" w:hAnsi="GHEA Grapalat" w:cs="Sylfaen"/>
          <w:sz w:val="20"/>
          <w:szCs w:val="20"/>
          <w:lang w:val="hy-AM"/>
        </w:rPr>
        <w:t>ՀՈԱԿ</w:t>
      </w:r>
      <w:r w:rsidR="00631658" w:rsidRPr="00CC056D">
        <w:rPr>
          <w:rFonts w:ascii="GHEA Grapalat" w:hAnsi="GHEA Grapalat" w:cs="GHEA Grapalat"/>
          <w:sz w:val="20"/>
          <w:szCs w:val="20"/>
          <w:lang w:val="pt-BR"/>
        </w:rPr>
        <w:t xml:space="preserve">(այսուհետ` Պատվիրատու) կողմից </w:t>
      </w:r>
    </w:p>
    <w:p w:rsidR="00631658" w:rsidRPr="00CC056D" w:rsidRDefault="00631658" w:rsidP="00631658">
      <w:pPr>
        <w:ind w:left="426"/>
        <w:jc w:val="both"/>
        <w:rPr>
          <w:rFonts w:ascii="GHEA Grapalat" w:hAnsi="GHEA Grapalat" w:cs="GHEA Grapalat"/>
          <w:sz w:val="20"/>
          <w:szCs w:val="20"/>
          <w:lang w:val="pt-BR"/>
        </w:rPr>
      </w:pPr>
    </w:p>
    <w:p w:rsidR="00631658" w:rsidRPr="00CC056D" w:rsidRDefault="00631658" w:rsidP="00631658">
      <w:pPr>
        <w:jc w:val="both"/>
        <w:rPr>
          <w:rFonts w:ascii="GHEA Grapalat" w:hAnsi="GHEA Grapalat" w:cs="GHEA Grapalat"/>
          <w:sz w:val="20"/>
          <w:szCs w:val="20"/>
          <w:lang w:val="pt-BR"/>
        </w:rPr>
      </w:pPr>
      <w:r w:rsidRPr="00CC056D">
        <w:rPr>
          <w:rFonts w:ascii="GHEA Grapalat" w:hAnsi="GHEA Grapalat" w:cs="GHEA Grapalat"/>
          <w:sz w:val="20"/>
          <w:szCs w:val="20"/>
          <w:lang w:val="pt-BR"/>
        </w:rPr>
        <w:t xml:space="preserve">կազմակերպված` </w:t>
      </w:r>
      <w:r w:rsidR="00325762" w:rsidRPr="00CC056D">
        <w:rPr>
          <w:rFonts w:ascii="GHEA Grapalat" w:hAnsi="GHEA Grapalat" w:cs="Sylfaen"/>
          <w:sz w:val="20"/>
          <w:szCs w:val="20"/>
          <w:lang w:val="es-ES"/>
        </w:rPr>
        <w:t>«</w:t>
      </w:r>
      <w:r w:rsidR="004251BE">
        <w:rPr>
          <w:rFonts w:ascii="GHEA Grapalat" w:hAnsi="GHEA Grapalat" w:cs="Sylfaen"/>
          <w:sz w:val="20"/>
          <w:szCs w:val="20"/>
          <w:lang w:val="es-ES"/>
        </w:rPr>
        <w:t>ՓՎՄ-ԳՀԱՊՁԲ-22/04</w:t>
      </w:r>
      <w:r w:rsidR="00551E8B" w:rsidRPr="00CC056D">
        <w:rPr>
          <w:rFonts w:ascii="GHEA Grapalat" w:hAnsi="GHEA Grapalat" w:cs="Sylfaen"/>
          <w:sz w:val="20"/>
          <w:szCs w:val="20"/>
          <w:lang w:val="es-ES"/>
        </w:rPr>
        <w:t>»</w:t>
      </w:r>
      <w:r w:rsidRPr="00CC056D">
        <w:rPr>
          <w:rFonts w:ascii="GHEA Grapalat" w:hAnsi="GHEA Grapalat" w:cs="GHEA Grapalat"/>
          <w:sz w:val="20"/>
          <w:szCs w:val="20"/>
          <w:lang w:val="pt-BR"/>
        </w:rPr>
        <w:t>ծածկագրով գնման ընթացակարգին:</w:t>
      </w:r>
    </w:p>
    <w:p w:rsidR="00631658" w:rsidRPr="00CC056D" w:rsidRDefault="00631658" w:rsidP="00631658">
      <w:pPr>
        <w:ind w:left="426"/>
        <w:jc w:val="both"/>
        <w:rPr>
          <w:rFonts w:ascii="GHEA Grapalat" w:hAnsi="GHEA Grapalat" w:cs="GHEA Grapalat"/>
          <w:sz w:val="20"/>
          <w:szCs w:val="20"/>
          <w:lang w:val="pt-BR"/>
        </w:rPr>
      </w:pPr>
    </w:p>
    <w:p w:rsidR="00631658" w:rsidRPr="00CC056D" w:rsidRDefault="00631658" w:rsidP="00631658">
      <w:pPr>
        <w:ind w:firstLine="426"/>
        <w:jc w:val="both"/>
        <w:rPr>
          <w:rFonts w:ascii="GHEA Grapalat" w:hAnsi="GHEA Grapalat" w:cs="GHEA Grapalat"/>
          <w:color w:val="5B9BD5"/>
          <w:sz w:val="20"/>
          <w:szCs w:val="20"/>
          <w:lang w:val="hy-AM"/>
        </w:rPr>
      </w:pPr>
      <w:r w:rsidRPr="00CC056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CC056D">
        <w:rPr>
          <w:rFonts w:ascii="GHEA Grapalat" w:hAnsi="GHEA Grapalat" w:cs="GHEA Grapalat"/>
          <w:color w:val="000000"/>
          <w:sz w:val="20"/>
          <w:szCs w:val="20"/>
          <w:lang w:val="pt-BR"/>
        </w:rPr>
        <w:t xml:space="preserve">1.3 </w:t>
      </w:r>
      <w:r w:rsidR="00631658" w:rsidRPr="00CC056D">
        <w:rPr>
          <w:rFonts w:ascii="GHEA Grapalat" w:hAnsi="GHEA Grapalat" w:cs="GHEA Grapalat"/>
          <w:color w:val="000000"/>
          <w:sz w:val="20"/>
          <w:szCs w:val="20"/>
          <w:lang w:val="pt-BR"/>
        </w:rPr>
        <w:t>Ընկերությունը</w:t>
      </w:r>
      <w:r w:rsidR="00631658" w:rsidRPr="00CC056D">
        <w:rPr>
          <w:rFonts w:ascii="GHEA Grapalat" w:hAnsi="GHEA Grapalat" w:cs="GHEA Grapalat"/>
          <w:color w:val="000000"/>
          <w:sz w:val="20"/>
          <w:szCs w:val="20"/>
          <w:lang w:val="hy-AM"/>
        </w:rPr>
        <w:t xml:space="preserve"> սույն </w:t>
      </w:r>
      <w:r w:rsidR="00631658" w:rsidRPr="00CC056D">
        <w:rPr>
          <w:rFonts w:ascii="GHEA Grapalat" w:hAnsi="GHEA Grapalat" w:cs="GHEA Grapalat"/>
          <w:color w:val="000000"/>
          <w:sz w:val="20"/>
          <w:szCs w:val="20"/>
          <w:lang w:val="pt-BR"/>
        </w:rPr>
        <w:t>տուժանքի համաձայնագ</w:t>
      </w:r>
      <w:r w:rsidR="00631658" w:rsidRPr="00CC056D">
        <w:rPr>
          <w:rFonts w:ascii="GHEA Grapalat" w:hAnsi="GHEA Grapalat" w:cs="GHEA Grapalat"/>
          <w:color w:val="000000"/>
          <w:sz w:val="20"/>
          <w:szCs w:val="20"/>
          <w:lang w:val="hy-AM"/>
        </w:rPr>
        <w:t>ր</w:t>
      </w:r>
      <w:r w:rsidR="00631658" w:rsidRPr="00CC056D">
        <w:rPr>
          <w:rFonts w:ascii="GHEA Grapalat" w:hAnsi="GHEA Grapalat" w:cs="GHEA Grapalat"/>
          <w:color w:val="000000"/>
          <w:sz w:val="20"/>
          <w:szCs w:val="20"/>
          <w:lang w:val="pt-BR"/>
        </w:rPr>
        <w:t>ի</w:t>
      </w:r>
      <w:r w:rsidR="00631658" w:rsidRPr="00CC056D">
        <w:rPr>
          <w:rFonts w:ascii="GHEA Grapalat" w:hAnsi="GHEA Grapalat" w:cs="GHEA Grapalat"/>
          <w:color w:val="000000"/>
          <w:sz w:val="20"/>
          <w:szCs w:val="20"/>
          <w:lang w:val="hy-AM"/>
        </w:rPr>
        <w:t>ն</w:t>
      </w:r>
      <w:r w:rsidR="00631658" w:rsidRPr="00A71D81">
        <w:rPr>
          <w:rFonts w:ascii="GHEA Grapalat" w:hAnsi="GHEA Grapalat" w:cs="GHEA Grapalat"/>
          <w:color w:val="000000"/>
          <w:sz w:val="20"/>
          <w:szCs w:val="20"/>
          <w:lang w:val="hy-AM"/>
        </w:rPr>
        <w:t xml:space="preserve">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71D81" w:rsidRDefault="00631658" w:rsidP="0063165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rPr>
        <w:t>էլեկտրոնայինթվայինստորագրությամբհաստատվածլինելուդեպքումդրանքՎճարողԲանկինեններկայացվումէլեկտրոնայինկրիչներով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ինչպեսնաևդրանցիցարտատպվածթղթայինտարբերակներով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lastRenderedPageBreak/>
        <w:t>պատասխանատվություն չի կրում</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՝Վճարողբանկըվճարմանպահանջագիրըստանալուցհետո՝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աշխատանքայինօրվաընթացքումպետքէտեղեկացնիՊատվիրատուին՝գրավորձևով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ED08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Arial"/>
                <w:sz w:val="20"/>
                <w:szCs w:val="20"/>
              </w:rPr>
            </w:pPr>
            <w:r w:rsidRPr="00EE59F7">
              <w:rPr>
                <w:rFonts w:ascii="GHEA Grapalat" w:hAnsi="GHEA Grapalat" w:cs="Sylfaen"/>
                <w:sz w:val="20"/>
                <w:szCs w:val="20"/>
                <w:lang w:val="hy-AM"/>
              </w:rPr>
              <w:t>9</w:t>
            </w:r>
            <w:r w:rsidRPr="00EE59F7">
              <w:rPr>
                <w:rFonts w:ascii="GHEA Grapalat" w:hAnsi="GHEA Grapalat" w:cs="Sylfaen"/>
                <w:sz w:val="20"/>
                <w:szCs w:val="20"/>
              </w:rPr>
              <w:t>. Շահառու</w:t>
            </w:r>
            <w:r w:rsidRPr="00EE59F7">
              <w:rPr>
                <w:rFonts w:ascii="GHEA Grapalat" w:hAnsi="GHEA Grapalat" w:cs="Sylfaen"/>
                <w:sz w:val="20"/>
                <w:szCs w:val="20"/>
                <w:lang w:val="hy-AM"/>
              </w:rPr>
              <w:t>ի  անվանումը</w:t>
            </w:r>
            <w:r w:rsidRPr="00EE59F7">
              <w:rPr>
                <w:rFonts w:ascii="GHEA Grapalat" w:hAnsi="GHEA Grapalat" w:cs="Sylfaen"/>
                <w:sz w:val="20"/>
                <w:szCs w:val="20"/>
              </w:rPr>
              <w:t>,</w:t>
            </w:r>
            <w:r w:rsidRPr="00EE59F7">
              <w:rPr>
                <w:rFonts w:ascii="GHEA Grapalat" w:hAnsi="GHEA Grapalat" w:cs="Sylfaen"/>
                <w:sz w:val="20"/>
                <w:szCs w:val="20"/>
                <w:lang w:val="hy-AM"/>
              </w:rPr>
              <w:t xml:space="preserve"> կամ անուն ազգանուն </w:t>
            </w:r>
            <w:r w:rsidRPr="00EE59F7">
              <w:rPr>
                <w:rFonts w:ascii="GHEA Grapalat" w:hAnsi="GHEA Grapalat" w:cs="Arial"/>
                <w:sz w:val="20"/>
                <w:szCs w:val="20"/>
              </w:rPr>
              <w:t xml:space="preserve">` </w:t>
            </w:r>
            <w:r w:rsidRPr="00EE59F7">
              <w:rPr>
                <w:rFonts w:ascii="GHEA Grapalat" w:hAnsi="GHEA Grapalat"/>
                <w:sz w:val="20"/>
                <w:szCs w:val="20"/>
                <w:lang w:val="af-ZA"/>
              </w:rPr>
              <w:t xml:space="preserve"> Փոքր Վեդու բնակավայրի </w:t>
            </w:r>
            <w:r w:rsidRPr="00EE59F7">
              <w:rPr>
                <w:rFonts w:ascii="Sylfaen" w:hAnsi="Sylfaen"/>
                <w:sz w:val="20"/>
                <w:szCs w:val="20"/>
                <w:lang w:val="hy-AM"/>
              </w:rPr>
              <w:t>&lt;</w:t>
            </w:r>
            <w:r w:rsidRPr="00EE59F7">
              <w:rPr>
                <w:rFonts w:ascii="Sylfaen" w:hAnsi="Sylfaen"/>
                <w:sz w:val="20"/>
                <w:szCs w:val="20"/>
                <w:lang w:val="af-ZA"/>
              </w:rPr>
              <w:t>&lt;</w:t>
            </w:r>
            <w:r w:rsidRPr="00EE59F7">
              <w:rPr>
                <w:rFonts w:ascii="Sylfaen" w:hAnsi="Sylfaen"/>
                <w:sz w:val="20"/>
                <w:szCs w:val="20"/>
              </w:rPr>
              <w:t>Զարթոնք</w:t>
            </w:r>
            <w:r w:rsidRPr="00EE59F7">
              <w:rPr>
                <w:rFonts w:ascii="Sylfaen" w:hAnsi="Sylfaen"/>
                <w:sz w:val="20"/>
                <w:szCs w:val="20"/>
                <w:lang w:val="hy-AM"/>
              </w:rPr>
              <w:t>&gt;&gt;</w:t>
            </w:r>
            <w:r w:rsidRPr="00EE59F7">
              <w:rPr>
                <w:rFonts w:ascii="Sylfaen" w:hAnsi="Sylfaen"/>
                <w:sz w:val="20"/>
                <w:szCs w:val="20"/>
              </w:rPr>
              <w:t>մանկապարտեզ</w:t>
            </w:r>
            <w:r w:rsidRPr="00EE59F7">
              <w:rPr>
                <w:rFonts w:ascii="Sylfaen" w:hAnsi="Sylfaen" w:cs="Sylfaen"/>
                <w:sz w:val="20"/>
                <w:szCs w:val="20"/>
                <w:lang w:val="hy-AM"/>
              </w:rPr>
              <w:t>ՀՈԱԿ</w:t>
            </w:r>
          </w:p>
        </w:tc>
      </w:tr>
      <w:tr w:rsidR="00ED08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Sylfaen"/>
                <w:sz w:val="20"/>
                <w:szCs w:val="20"/>
                <w:lang w:val="ru-RU"/>
              </w:rPr>
            </w:pPr>
            <w:r w:rsidRPr="00EE59F7">
              <w:rPr>
                <w:rFonts w:ascii="GHEA Grapalat" w:hAnsi="GHEA Grapalat" w:cs="Sylfaen"/>
                <w:sz w:val="20"/>
                <w:szCs w:val="20"/>
                <w:lang w:val="ru-RU"/>
              </w:rPr>
              <w:t xml:space="preserve">10. </w:t>
            </w:r>
            <w:r w:rsidRPr="00EE59F7">
              <w:rPr>
                <w:rFonts w:ascii="GHEA Grapalat" w:hAnsi="GHEA Grapalat" w:cs="Sylfaen"/>
                <w:sz w:val="20"/>
                <w:szCs w:val="20"/>
              </w:rPr>
              <w:t xml:space="preserve"> Շահառուի ՀԾՀ</w:t>
            </w:r>
            <w:r w:rsidRPr="00EE59F7">
              <w:rPr>
                <w:rFonts w:ascii="GHEA Grapalat" w:hAnsi="GHEA Grapalat" w:cs="Sylfaen"/>
                <w:sz w:val="20"/>
                <w:szCs w:val="20"/>
                <w:lang w:val="ru-RU"/>
              </w:rPr>
              <w:t xml:space="preserve"> (</w:t>
            </w:r>
            <w:r w:rsidRPr="00EE59F7">
              <w:rPr>
                <w:rFonts w:ascii="GHEA Grapalat" w:hAnsi="GHEA Grapalat" w:cs="Sylfaen"/>
                <w:sz w:val="20"/>
                <w:szCs w:val="20"/>
                <w:lang w:val="hy-AM"/>
              </w:rPr>
              <w:t>չի լրացվում</w:t>
            </w:r>
            <w:r w:rsidRPr="00EE59F7">
              <w:rPr>
                <w:rFonts w:ascii="GHEA Grapalat" w:hAnsi="GHEA Grapalat" w:cs="Sylfaen"/>
                <w:sz w:val="20"/>
                <w:szCs w:val="20"/>
                <w:lang w:val="ru-RU"/>
              </w:rPr>
              <w:t>)</w:t>
            </w:r>
          </w:p>
        </w:tc>
      </w:tr>
      <w:tr w:rsidR="00ED08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Arial"/>
                <w:sz w:val="20"/>
                <w:szCs w:val="20"/>
              </w:rPr>
            </w:pPr>
            <w:r w:rsidRPr="00EE59F7">
              <w:rPr>
                <w:rFonts w:ascii="GHEA Grapalat" w:hAnsi="GHEA Grapalat" w:cs="Sylfaen"/>
                <w:sz w:val="20"/>
                <w:szCs w:val="20"/>
                <w:lang w:val="hy-AM"/>
              </w:rPr>
              <w:t>11</w:t>
            </w:r>
            <w:r w:rsidRPr="00EE59F7">
              <w:rPr>
                <w:rFonts w:ascii="GHEA Grapalat" w:hAnsi="GHEA Grapalat" w:cs="Sylfaen"/>
                <w:sz w:val="20"/>
                <w:szCs w:val="20"/>
              </w:rPr>
              <w:t>. ՇահառուիՀՎՀՀ</w:t>
            </w:r>
            <w:r w:rsidRPr="00EE59F7">
              <w:rPr>
                <w:rFonts w:ascii="GHEA Grapalat" w:hAnsi="GHEA Grapalat" w:cs="Arial"/>
                <w:sz w:val="20"/>
                <w:szCs w:val="20"/>
              </w:rPr>
              <w:t>` 04103215</w:t>
            </w:r>
          </w:p>
        </w:tc>
      </w:tr>
      <w:tr w:rsidR="00ED08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Arial"/>
                <w:sz w:val="20"/>
                <w:szCs w:val="20"/>
              </w:rPr>
            </w:pPr>
            <w:r w:rsidRPr="00EE59F7">
              <w:rPr>
                <w:rFonts w:ascii="GHEA Grapalat" w:hAnsi="GHEA Grapalat" w:cs="Sylfaen"/>
                <w:sz w:val="20"/>
                <w:szCs w:val="20"/>
              </w:rPr>
              <w:t>1</w:t>
            </w:r>
            <w:r w:rsidRPr="00EE59F7">
              <w:rPr>
                <w:rFonts w:ascii="GHEA Grapalat" w:hAnsi="GHEA Grapalat" w:cs="Sylfaen"/>
                <w:sz w:val="20"/>
                <w:szCs w:val="20"/>
                <w:lang w:val="hy-AM"/>
              </w:rPr>
              <w:t>2</w:t>
            </w:r>
            <w:r w:rsidRPr="00EE59F7">
              <w:rPr>
                <w:rFonts w:ascii="GHEA Grapalat" w:hAnsi="GHEA Grapalat" w:cs="Sylfaen"/>
                <w:sz w:val="20"/>
                <w:szCs w:val="20"/>
              </w:rPr>
              <w:t>.Շահառուի</w:t>
            </w:r>
            <w:r w:rsidRPr="00EE59F7">
              <w:rPr>
                <w:rFonts w:ascii="GHEA Grapalat" w:hAnsi="GHEA Grapalat" w:cs="Sylfaen"/>
                <w:sz w:val="20"/>
                <w:szCs w:val="20"/>
                <w:lang w:val="hy-AM"/>
              </w:rPr>
              <w:t>ն սպասարկող Ֆինանսական կազմակերպություն</w:t>
            </w:r>
            <w:r w:rsidRPr="00EE59F7">
              <w:rPr>
                <w:rFonts w:ascii="GHEA Grapalat" w:hAnsi="GHEA Grapalat" w:cs="Sylfaen"/>
                <w:sz w:val="20"/>
                <w:szCs w:val="20"/>
              </w:rPr>
              <w:t xml:space="preserve"> (բանկ)</w:t>
            </w:r>
            <w:r w:rsidRPr="00EE59F7">
              <w:rPr>
                <w:rFonts w:ascii="GHEA Grapalat" w:hAnsi="GHEA Grapalat" w:cs="Arial"/>
                <w:sz w:val="20"/>
                <w:szCs w:val="20"/>
              </w:rPr>
              <w:t xml:space="preserve">` </w:t>
            </w:r>
            <w:r w:rsidRPr="00EE59F7">
              <w:rPr>
                <w:rFonts w:ascii="Sylfaen" w:hAnsi="Sylfaen"/>
                <w:sz w:val="20"/>
                <w:szCs w:val="20"/>
              </w:rPr>
              <w:t>&lt;&lt;ԱԿԲԱ-ԿՐԵԴԻՏ ԱԳՐԻԿՈԼ ԲԱՆԿ&gt;&gt; ՓԲԸ</w:t>
            </w:r>
          </w:p>
        </w:tc>
      </w:tr>
      <w:tr w:rsidR="00ED08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08E1" w:rsidRPr="00EE59F7" w:rsidRDefault="00ED08E1" w:rsidP="00ED08E1">
            <w:pPr>
              <w:rPr>
                <w:rFonts w:ascii="GHEA Grapalat" w:hAnsi="GHEA Grapalat" w:cs="Arial"/>
                <w:sz w:val="20"/>
                <w:szCs w:val="20"/>
              </w:rPr>
            </w:pPr>
            <w:r w:rsidRPr="00EE59F7">
              <w:rPr>
                <w:rFonts w:ascii="GHEA Grapalat" w:hAnsi="GHEA Grapalat" w:cs="Sylfaen"/>
                <w:sz w:val="20"/>
                <w:szCs w:val="20"/>
              </w:rPr>
              <w:t>1</w:t>
            </w:r>
            <w:r w:rsidRPr="00EE59F7">
              <w:rPr>
                <w:rFonts w:ascii="GHEA Grapalat" w:hAnsi="GHEA Grapalat" w:cs="Sylfaen"/>
                <w:sz w:val="20"/>
                <w:szCs w:val="20"/>
                <w:lang w:val="hy-AM"/>
              </w:rPr>
              <w:t>3</w:t>
            </w:r>
            <w:r w:rsidRPr="00EE59F7">
              <w:rPr>
                <w:rFonts w:ascii="GHEA Grapalat" w:hAnsi="GHEA Grapalat" w:cs="Sylfaen"/>
                <w:sz w:val="20"/>
                <w:szCs w:val="20"/>
              </w:rPr>
              <w:t>.Շահառուիհաշվիհամարը</w:t>
            </w:r>
            <w:r w:rsidRPr="00EE59F7">
              <w:rPr>
                <w:rFonts w:ascii="GHEA Grapalat" w:hAnsi="GHEA Grapalat" w:cs="Arial"/>
                <w:sz w:val="20"/>
                <w:szCs w:val="20"/>
              </w:rPr>
              <w:t xml:space="preserve"> (</w:t>
            </w:r>
            <w:r w:rsidRPr="00EE59F7">
              <w:rPr>
                <w:rFonts w:ascii="GHEA Grapalat" w:hAnsi="GHEA Grapalat" w:cs="Sylfaen"/>
                <w:sz w:val="20"/>
                <w:szCs w:val="20"/>
              </w:rPr>
              <w:t>հշ</w:t>
            </w:r>
            <w:r w:rsidRPr="00EE59F7">
              <w:rPr>
                <w:rFonts w:ascii="GHEA Grapalat" w:hAnsi="GHEA Grapalat" w:cs="Arial"/>
                <w:sz w:val="20"/>
                <w:szCs w:val="20"/>
              </w:rPr>
              <w:t xml:space="preserve">.N) </w:t>
            </w:r>
            <w:r w:rsidRPr="00EE59F7">
              <w:rPr>
                <w:rFonts w:ascii="Sylfaen" w:hAnsi="Sylfaen"/>
                <w:sz w:val="20"/>
                <w:szCs w:val="20"/>
              </w:rPr>
              <w:t>220399690134000</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E59F7" w:rsidRDefault="00334B2F" w:rsidP="00CB0ADE">
            <w:pPr>
              <w:rPr>
                <w:rFonts w:ascii="GHEA Grapalat" w:hAnsi="GHEA Grapalat" w:cs="Arial"/>
                <w:sz w:val="20"/>
                <w:szCs w:val="20"/>
              </w:rPr>
            </w:pPr>
            <w:r w:rsidRPr="00EE59F7">
              <w:rPr>
                <w:rFonts w:ascii="GHEA Grapalat" w:hAnsi="GHEA Grapalat" w:cs="Sylfaen"/>
                <w:sz w:val="20"/>
                <w:szCs w:val="20"/>
              </w:rPr>
              <w:t>1</w:t>
            </w:r>
            <w:r w:rsidRPr="00EE59F7">
              <w:rPr>
                <w:rFonts w:ascii="GHEA Grapalat" w:hAnsi="GHEA Grapalat" w:cs="Sylfaen"/>
                <w:sz w:val="20"/>
                <w:szCs w:val="20"/>
                <w:lang w:val="hy-AM"/>
              </w:rPr>
              <w:t>4</w:t>
            </w:r>
            <w:r w:rsidRPr="00EE59F7">
              <w:rPr>
                <w:rFonts w:ascii="GHEA Grapalat" w:hAnsi="GHEA Grapalat" w:cs="Sylfaen"/>
                <w:sz w:val="20"/>
                <w:szCs w:val="20"/>
              </w:rPr>
              <w:t>.Գումարը</w:t>
            </w:r>
            <w:r w:rsidRPr="00EE59F7">
              <w:rPr>
                <w:rFonts w:ascii="GHEA Grapalat" w:hAnsi="GHEA Grapalat" w:cs="Arial"/>
                <w:sz w:val="20"/>
                <w:szCs w:val="20"/>
                <w:lang w:val="ru-RU"/>
              </w:rPr>
              <w:t>(</w:t>
            </w:r>
            <w:r w:rsidRPr="00EE59F7">
              <w:rPr>
                <w:rFonts w:ascii="GHEA Grapalat" w:hAnsi="GHEA Grapalat" w:cs="Sylfaen"/>
                <w:sz w:val="20"/>
                <w:szCs w:val="20"/>
              </w:rPr>
              <w:t>թվերովևբառերով</w:t>
            </w:r>
            <w:r w:rsidRPr="00EE59F7">
              <w:rPr>
                <w:rFonts w:ascii="GHEA Grapalat" w:hAnsi="GHEA Grapalat" w:cs="Sylfaen"/>
                <w:sz w:val="20"/>
                <w:szCs w:val="20"/>
                <w:lang w:val="ru-RU"/>
              </w:rPr>
              <w:t>)</w:t>
            </w:r>
            <w:r w:rsidRPr="00EE59F7">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proofErr w:type="gramStart"/>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w:t>
            </w:r>
            <w:proofErr w:type="gramEnd"/>
            <w:r w:rsidRPr="00A71D81">
              <w:rPr>
                <w:rFonts w:ascii="GHEA Grapalat" w:hAnsi="GHEA Grapalat" w:cs="Sylfaen"/>
                <w:sz w:val="20"/>
                <w:szCs w:val="20"/>
              </w:rPr>
              <w:t xml:space="preserve">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334B2F" w:rsidRPr="00A71D81" w:rsidRDefault="00334B2F" w:rsidP="00CB0ADE">
            <w:pPr>
              <w:rPr>
                <w:rFonts w:ascii="GHEA Grapalat" w:hAnsi="GHEA Grapalat" w:cs="Tahoma"/>
                <w:color w:val="000000"/>
                <w:sz w:val="20"/>
                <w:szCs w:val="20"/>
                <w:lang w:val="hy-AM"/>
              </w:rPr>
            </w:pP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p>
        </w:tc>
      </w:tr>
      <w:tr w:rsidR="00334B2F" w:rsidRPr="006D248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D248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D248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պահանջագրին կից ներկայացված փաստաթղթերի էջերի քանակը, որոնք պետք է տրամադրվեն </w:t>
            </w:r>
            <w:proofErr w:type="gramStart"/>
            <w:r w:rsidRPr="00A71D81">
              <w:rPr>
                <w:rFonts w:ascii="GHEA Grapalat" w:hAnsi="GHEA Grapalat"/>
                <w:sz w:val="20"/>
                <w:szCs w:val="20"/>
              </w:rPr>
              <w:t>վճարողին(</w:t>
            </w:r>
            <w:proofErr w:type="gramEnd"/>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շահառուիկողմից</w:t>
            </w:r>
          </w:p>
        </w:tc>
      </w:tr>
      <w:tr w:rsidR="00334B2F" w:rsidRPr="006D248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6D248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դրոշմակնիքըդրվում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սույն տվյալներըդրվում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DA5FF7">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CB5EFD" w:rsidRPr="00A71D81" w:rsidRDefault="00CB5EFD" w:rsidP="00383BC3">
      <w:pPr>
        <w:ind w:left="-66"/>
        <w:jc w:val="center"/>
        <w:rPr>
          <w:rFonts w:ascii="GHEA Grapalat" w:hAnsi="GHEA Grapalat" w:cs="Sylfaen"/>
          <w:b/>
          <w:lang w:val="hy-AM"/>
        </w:rPr>
      </w:pPr>
    </w:p>
    <w:p w:rsidR="00CB5EFD" w:rsidRPr="00DA5FF7" w:rsidRDefault="00CB5EFD" w:rsidP="00DA5FF7">
      <w:pPr>
        <w:rPr>
          <w:rFonts w:ascii="GHEA Grapalat" w:hAnsi="GHEA Grapalat" w:cs="Sylfaen"/>
          <w:b/>
        </w:rPr>
      </w:pPr>
    </w:p>
    <w:p w:rsidR="00CB5EFD" w:rsidRPr="00A71D81" w:rsidRDefault="00CB5EFD" w:rsidP="00383BC3">
      <w:pPr>
        <w:ind w:left="-66"/>
        <w:jc w:val="center"/>
        <w:rPr>
          <w:rFonts w:ascii="GHEA Grapalat" w:hAnsi="GHEA Grapalat" w:cs="Sylfaen"/>
          <w:b/>
          <w:lang w:val="hy-AM"/>
        </w:rPr>
      </w:pPr>
    </w:p>
    <w:p w:rsidR="00071D1C" w:rsidRPr="00A541BB" w:rsidRDefault="00071D1C" w:rsidP="00EF3662">
      <w:pPr>
        <w:pStyle w:val="31"/>
        <w:spacing w:line="240" w:lineRule="auto"/>
        <w:jc w:val="right"/>
        <w:rPr>
          <w:rFonts w:ascii="GHEA Grapalat" w:hAnsi="GHEA Grapalat" w:cs="Sylfaen"/>
          <w:b/>
          <w:lang w:val="hy-AM"/>
        </w:rPr>
      </w:pPr>
      <w:r w:rsidRPr="00A541BB">
        <w:rPr>
          <w:rFonts w:ascii="GHEA Grapalat" w:hAnsi="GHEA Grapalat" w:cs="Sylfaen"/>
          <w:b/>
          <w:lang w:val="hy-AM"/>
        </w:rPr>
        <w:t xml:space="preserve">Հավելված </w:t>
      </w:r>
      <w:r w:rsidR="00177245" w:rsidRPr="00A541BB">
        <w:rPr>
          <w:rFonts w:ascii="GHEA Grapalat" w:hAnsi="GHEA Grapalat" w:cs="Sylfaen"/>
          <w:b/>
          <w:lang w:val="hy-AM"/>
        </w:rPr>
        <w:t>6</w:t>
      </w:r>
    </w:p>
    <w:p w:rsidR="00071D1C" w:rsidRPr="00A541BB" w:rsidRDefault="00325762" w:rsidP="00EF3662">
      <w:pPr>
        <w:pStyle w:val="31"/>
        <w:spacing w:line="240" w:lineRule="auto"/>
        <w:jc w:val="right"/>
        <w:rPr>
          <w:rFonts w:ascii="GHEA Grapalat" w:hAnsi="GHEA Grapalat" w:cs="Sylfaen"/>
          <w:b/>
          <w:lang w:val="hy-AM"/>
        </w:rPr>
      </w:pPr>
      <w:r w:rsidRPr="00A541BB">
        <w:rPr>
          <w:rFonts w:ascii="GHEA Grapalat" w:hAnsi="GHEA Grapalat" w:cs="Sylfaen"/>
          <w:lang w:val="es-ES"/>
        </w:rPr>
        <w:t>«</w:t>
      </w:r>
      <w:r w:rsidR="004251BE">
        <w:rPr>
          <w:rFonts w:ascii="GHEA Grapalat" w:hAnsi="GHEA Grapalat" w:cs="Sylfaen"/>
          <w:lang w:val="es-ES"/>
        </w:rPr>
        <w:t>ՓՎՄ-ԳՀԱՊՁԲ-22/04</w:t>
      </w:r>
      <w:r w:rsidR="00551E8B" w:rsidRPr="00A541BB">
        <w:rPr>
          <w:rFonts w:ascii="GHEA Grapalat" w:hAnsi="GHEA Grapalat" w:cs="Sylfaen"/>
          <w:lang w:val="es-ES"/>
        </w:rPr>
        <w:t>»</w:t>
      </w:r>
      <w:r w:rsidR="00071D1C" w:rsidRPr="00A541BB">
        <w:rPr>
          <w:rFonts w:ascii="GHEA Grapalat" w:hAnsi="GHEA Grapalat" w:cs="Sylfaen"/>
          <w:b/>
          <w:lang w:val="hy-AM"/>
        </w:rPr>
        <w:t>ծածկագրով</w:t>
      </w:r>
    </w:p>
    <w:p w:rsidR="00071D1C" w:rsidRPr="00A71D81" w:rsidRDefault="00551E8B" w:rsidP="00EF3662">
      <w:pPr>
        <w:pStyle w:val="31"/>
        <w:spacing w:line="240" w:lineRule="auto"/>
        <w:jc w:val="right"/>
        <w:rPr>
          <w:rFonts w:ascii="GHEA Grapalat" w:hAnsi="GHEA Grapalat" w:cs="Sylfaen"/>
          <w:b/>
          <w:lang w:val="hy-AM"/>
        </w:rPr>
      </w:pPr>
      <w:r w:rsidRPr="00A541BB">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DA5FF7">
      <w:pPr>
        <w:ind w:left="-142" w:firstLine="142"/>
        <w:rPr>
          <w:rFonts w:ascii="GHEA Grapalat" w:hAnsi="GHEA Grapalat"/>
          <w:b/>
          <w:sz w:val="22"/>
          <w:lang w:val="hy-AM"/>
        </w:rPr>
      </w:pPr>
      <w:r w:rsidRPr="00A71D81">
        <w:rPr>
          <w:rFonts w:ascii="GHEA Grapalat" w:hAnsi="GHEA Grapalat" w:cs="Sylfaen"/>
          <w:b/>
          <w:sz w:val="22"/>
          <w:lang w:val="hy-AM"/>
        </w:rPr>
        <w:t xml:space="preserve">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sz w:val="20"/>
          <w:lang w:val="hy-AM"/>
        </w:rPr>
        <w:t xml:space="preserve">-ը ի դեմս _____-ի, որը գործում է-ի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Վաճառողըպարտավորվումէսույնպայմանա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հավելվածով`Տեխնիկականբնութա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իսկԳնորդըպարտավորվումէընդունել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պրանքըևվճարելդրահամար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DA5FF7" w:rsidRPr="00DA5FF7">
        <w:rPr>
          <w:rFonts w:ascii="GHEA Grapalat" w:hAnsi="GHEA Grapalat"/>
          <w:sz w:val="20"/>
          <w:u w:val="single"/>
          <w:lang w:val="hy-AM"/>
        </w:rPr>
        <w:t>5</w:t>
      </w:r>
      <w:r w:rsidRPr="00A71D81">
        <w:rPr>
          <w:rFonts w:ascii="GHEA Grapalat" w:hAnsi="GHEA Grapalat"/>
          <w:sz w:val="20"/>
          <w:lang w:val="hy-AM"/>
        </w:rPr>
        <w:t xml:space="preserve">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8F44DD" w:rsidRPr="008F44DD">
        <w:rPr>
          <w:rFonts w:ascii="GHEA Grapalat" w:hAnsi="GHEA Grapalat"/>
          <w:sz w:val="20"/>
          <w:u w:val="single"/>
          <w:lang w:val="hy-AM"/>
        </w:rPr>
        <w:t>5</w:t>
      </w:r>
      <w:r w:rsidRPr="00A71D81">
        <w:rPr>
          <w:rFonts w:ascii="GHEA Grapalat" w:hAnsi="GHEA Grapalat"/>
          <w:sz w:val="20"/>
          <w:lang w:val="hy-AM"/>
        </w:rPr>
        <w:t xml:space="preserve">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8F44DD" w:rsidRPr="00404468" w:rsidRDefault="008F44DD" w:rsidP="00EF3662">
      <w:pPr>
        <w:ind w:firstLine="709"/>
        <w:jc w:val="both"/>
        <w:rPr>
          <w:rFonts w:ascii="GHEA Grapalat" w:hAnsi="GHEA Grapalat"/>
          <w:sz w:val="20"/>
          <w:lang w:val="hy-AM"/>
        </w:rPr>
      </w:pPr>
    </w:p>
    <w:p w:rsidR="008F44DD" w:rsidRPr="00404468" w:rsidRDefault="008F44DD"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1"/>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2775D" w:rsidRPr="0062775D">
        <w:rPr>
          <w:rFonts w:ascii="GHEA Grapalat" w:hAnsi="GHEA Grapalat"/>
          <w:sz w:val="20"/>
          <w:lang w:val="hy-AM"/>
        </w:rPr>
        <w:t>25</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62775D" w:rsidRPr="0062775D">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62775D" w:rsidRPr="0062775D">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2"/>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lastRenderedPageBreak/>
        <w:t xml:space="preserve">8.1 </w:t>
      </w:r>
      <w:r w:rsidRPr="00A71D81">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Style w:val="af6"/>
          <w:rFonts w:ascii="GHEA Grapalat" w:hAnsi="GHEA Grapalat" w:cs="Sylfaen"/>
          <w:color w:val="FFFFFF"/>
          <w:sz w:val="20"/>
          <w:lang w:val="hy-AM"/>
        </w:rPr>
        <w:footnoteReference w:id="13"/>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4"/>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արմանժամկետըկարողէերկարաձգվելմինչև</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այդժամկետըլրանալը</w:t>
      </w:r>
      <w:r w:rsidRPr="00A71D81">
        <w:rPr>
          <w:rFonts w:ascii="GHEA Grapalat" w:hAnsi="GHEA Grapalat" w:cs="Sylfaen"/>
          <w:sz w:val="20"/>
          <w:lang w:val="pt-BR"/>
        </w:rPr>
        <w:t>`</w:t>
      </w:r>
      <w:r w:rsidRPr="00A71D81">
        <w:rPr>
          <w:rFonts w:ascii="GHEA Grapalat" w:hAnsi="GHEA Grapalat" w:cs="Times Armenian"/>
          <w:sz w:val="20"/>
        </w:rPr>
        <w:t>Վաճառողի</w:t>
      </w:r>
      <w:r w:rsidRPr="00A71D81">
        <w:rPr>
          <w:rFonts w:ascii="GHEA Grapalat" w:hAnsi="GHEA Grapalat" w:cs="Sylfaen"/>
          <w:sz w:val="20"/>
          <w:lang w:val="hy-AM"/>
        </w:rPr>
        <w:t>առաջարկությանառկայությանդեպքում</w:t>
      </w:r>
      <w:r w:rsidRPr="00A71D81">
        <w:rPr>
          <w:rFonts w:ascii="GHEA Grapalat" w:hAnsi="GHEA Grapalat" w:cs="Times Armenian"/>
          <w:sz w:val="20"/>
          <w:lang w:val="pt-BR"/>
        </w:rPr>
        <w:t>,</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Sylfaen"/>
          <w:sz w:val="20"/>
          <w:lang w:val="hy-AM"/>
        </w:rPr>
        <w:t>մոտչիվերացել</w:t>
      </w:r>
      <w:r w:rsidRPr="00A71D81">
        <w:rPr>
          <w:rFonts w:ascii="GHEA Grapalat" w:hAnsi="GHEA Grapalat" w:cs="Times Armenian"/>
          <w:sz w:val="20"/>
        </w:rPr>
        <w:t>ապրանքի</w:t>
      </w:r>
      <w:r w:rsidRPr="00A71D81">
        <w:rPr>
          <w:rFonts w:ascii="GHEA Grapalat" w:hAnsi="GHEA Grapalat" w:cs="Sylfaen"/>
          <w:sz w:val="20"/>
          <w:lang w:val="hy-AM"/>
        </w:rPr>
        <w:t>օգտագործմանպահանջը</w:t>
      </w:r>
      <w:r w:rsidR="00DB0602" w:rsidRPr="00A71D81">
        <w:rPr>
          <w:rFonts w:ascii="GHEA Grapalat" w:hAnsi="GHEA Grapalat" w:cs="Sylfaen"/>
          <w:sz w:val="20"/>
          <w:lang w:val="pt-BR"/>
        </w:rPr>
        <w:t>,</w:t>
      </w:r>
      <w:r w:rsidR="002877FC" w:rsidRPr="00A71D81">
        <w:rPr>
          <w:rFonts w:ascii="GHEA Grapalat" w:hAnsi="GHEA Grapalat" w:cs="Sylfaen"/>
          <w:sz w:val="20"/>
        </w:rPr>
        <w:t>իսկՎաճառողիառաջարկությունըներկայացվելէոչուշ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քանպայմանագրովիսկզբանեմատակարարմանհամարսահմանվածժամկետըլրանալուցառնվազն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օրացուցայինօրառաջ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րմանժամկետըկարողէերկարաձգվել</w:t>
      </w:r>
      <w:r w:rsidRPr="00A71D81">
        <w:rPr>
          <w:rFonts w:ascii="GHEA Grapalat" w:hAnsi="GHEA Grapalat" w:cs="Times Armenian"/>
          <w:sz w:val="20"/>
        </w:rPr>
        <w:t>մեկանգամ</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օրացուցայինօրով</w:t>
      </w:r>
      <w:r w:rsidRPr="00A71D81">
        <w:rPr>
          <w:rFonts w:ascii="GHEA Grapalat" w:hAnsi="GHEA Grapalat" w:cs="Sylfaen"/>
          <w:sz w:val="20"/>
          <w:lang w:val="pt-BR"/>
        </w:rPr>
        <w:t xml:space="preserve">, </w:t>
      </w:r>
      <w:r w:rsidRPr="00A71D81">
        <w:rPr>
          <w:rFonts w:ascii="GHEA Grapalat" w:hAnsi="GHEA Grapalat" w:cs="Sylfaen"/>
          <w:sz w:val="20"/>
        </w:rPr>
        <w:t>բայցոչավելքանպայմանագրովսահմանվածժամկետնէ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540" w:type="dxa"/>
        <w:tblInd w:w="288" w:type="dxa"/>
        <w:tblLayout w:type="fixed"/>
        <w:tblLook w:val="04A0" w:firstRow="1" w:lastRow="0" w:firstColumn="1" w:lastColumn="0" w:noHBand="0" w:noVBand="1"/>
      </w:tblPr>
      <w:tblGrid>
        <w:gridCol w:w="4421"/>
        <w:gridCol w:w="1702"/>
        <w:gridCol w:w="3417"/>
      </w:tblGrid>
      <w:tr w:rsidR="00ED08E1" w:rsidRPr="00877BC4" w:rsidTr="00297635">
        <w:tc>
          <w:tcPr>
            <w:tcW w:w="4421" w:type="dxa"/>
            <w:hideMark/>
          </w:tcPr>
          <w:p w:rsidR="00ED08E1" w:rsidRPr="00877BC4" w:rsidRDefault="00ED08E1" w:rsidP="00297635">
            <w:pPr>
              <w:jc w:val="center"/>
              <w:rPr>
                <w:rFonts w:ascii="GHEA Grapalat" w:hAnsi="GHEA Grapalat"/>
                <w:sz w:val="18"/>
                <w:szCs w:val="18"/>
                <w:lang w:val="hy-AM"/>
              </w:rPr>
            </w:pPr>
            <w:r w:rsidRPr="00877BC4">
              <w:rPr>
                <w:rStyle w:val="Heading2Spacing3pt"/>
                <w:rFonts w:ascii="GHEA Grapalat" w:hAnsi="GHEA Grapalat"/>
                <w:sz w:val="18"/>
                <w:szCs w:val="18"/>
              </w:rPr>
              <w:t>ԳՆՈՐԴ</w:t>
            </w:r>
          </w:p>
        </w:tc>
        <w:tc>
          <w:tcPr>
            <w:tcW w:w="1702" w:type="dxa"/>
          </w:tcPr>
          <w:p w:rsidR="00ED08E1" w:rsidRPr="00877BC4" w:rsidRDefault="00ED08E1" w:rsidP="00297635">
            <w:pPr>
              <w:rPr>
                <w:rFonts w:ascii="GHEA Grapalat" w:hAnsi="GHEA Grapalat"/>
                <w:sz w:val="18"/>
                <w:szCs w:val="18"/>
                <w:lang w:val="hy-AM"/>
              </w:rPr>
            </w:pPr>
          </w:p>
        </w:tc>
        <w:tc>
          <w:tcPr>
            <w:tcW w:w="3417" w:type="dxa"/>
            <w:hideMark/>
          </w:tcPr>
          <w:p w:rsidR="00ED08E1" w:rsidRPr="00877BC4" w:rsidRDefault="00ED08E1" w:rsidP="00297635">
            <w:pPr>
              <w:jc w:val="center"/>
              <w:rPr>
                <w:rFonts w:ascii="GHEA Grapalat" w:hAnsi="GHEA Grapalat"/>
                <w:sz w:val="18"/>
                <w:szCs w:val="18"/>
                <w:lang w:val="hy-AM"/>
              </w:rPr>
            </w:pPr>
            <w:r w:rsidRPr="00877BC4">
              <w:rPr>
                <w:rStyle w:val="Heading2Spacing3pt"/>
                <w:rFonts w:ascii="GHEA Grapalat" w:hAnsi="GHEA Grapalat"/>
                <w:sz w:val="18"/>
                <w:szCs w:val="18"/>
              </w:rPr>
              <w:t>ՎԱՃԱՌՈՂ</w:t>
            </w:r>
          </w:p>
        </w:tc>
      </w:tr>
      <w:tr w:rsidR="00ED08E1" w:rsidRPr="00877BC4" w:rsidTr="00297635">
        <w:tc>
          <w:tcPr>
            <w:tcW w:w="4421" w:type="dxa"/>
            <w:hideMark/>
          </w:tcPr>
          <w:p w:rsidR="00ED08E1" w:rsidRPr="00877BC4" w:rsidRDefault="00ED08E1" w:rsidP="00297635">
            <w:pPr>
              <w:rPr>
                <w:rFonts w:ascii="GHEA Grapalat" w:hAnsi="GHEA Grapalat"/>
                <w:sz w:val="20"/>
                <w:lang w:val="hy-AM"/>
              </w:rPr>
            </w:pPr>
            <w:r w:rsidRPr="00877BC4">
              <w:rPr>
                <w:rFonts w:ascii="GHEA Grapalat" w:hAnsi="GHEA Grapalat"/>
                <w:sz w:val="20"/>
                <w:szCs w:val="20"/>
                <w:lang w:val="hy-AM"/>
              </w:rPr>
              <w:t>«Փոքր Վեդու  «Զարթոնք» մանկապարտեզ»  ՀՈԱԿ</w:t>
            </w:r>
          </w:p>
        </w:tc>
        <w:tc>
          <w:tcPr>
            <w:tcW w:w="1702" w:type="dxa"/>
          </w:tcPr>
          <w:p w:rsidR="00ED08E1" w:rsidRPr="00877BC4" w:rsidRDefault="00ED08E1" w:rsidP="00297635">
            <w:pPr>
              <w:rPr>
                <w:rFonts w:ascii="GHEA Grapalat" w:hAnsi="GHEA Grapalat"/>
                <w:sz w:val="20"/>
                <w:lang w:val="hy-AM"/>
              </w:rPr>
            </w:pPr>
          </w:p>
        </w:tc>
        <w:tc>
          <w:tcPr>
            <w:tcW w:w="3417" w:type="dxa"/>
          </w:tcPr>
          <w:p w:rsidR="00ED08E1" w:rsidRPr="00877BC4" w:rsidRDefault="00ED08E1" w:rsidP="00297635">
            <w:pPr>
              <w:rPr>
                <w:rFonts w:ascii="GHEA Grapalat" w:hAnsi="GHEA Grapalat"/>
                <w:sz w:val="20"/>
                <w:lang w:val="hy-AM"/>
              </w:rPr>
            </w:pPr>
          </w:p>
        </w:tc>
      </w:tr>
      <w:tr w:rsidR="00ED08E1" w:rsidRPr="00877BC4" w:rsidTr="00297635">
        <w:tc>
          <w:tcPr>
            <w:tcW w:w="4421" w:type="dxa"/>
            <w:hideMark/>
          </w:tcPr>
          <w:p w:rsidR="00ED08E1" w:rsidRPr="00A541BB" w:rsidRDefault="00ED08E1" w:rsidP="00297635">
            <w:pPr>
              <w:rPr>
                <w:rFonts w:ascii="GHEA Grapalat" w:hAnsi="GHEA Grapalat"/>
                <w:sz w:val="20"/>
              </w:rPr>
            </w:pPr>
            <w:r w:rsidRPr="00877BC4">
              <w:rPr>
                <w:rFonts w:ascii="GHEA Grapalat" w:hAnsi="GHEA Grapalat"/>
                <w:sz w:val="20"/>
                <w:lang w:val="ru-RU"/>
              </w:rPr>
              <w:t>Գ</w:t>
            </w:r>
            <w:r w:rsidRPr="00A541BB">
              <w:rPr>
                <w:rFonts w:ascii="GHEA Grapalat" w:hAnsi="GHEA Grapalat"/>
                <w:sz w:val="20"/>
              </w:rPr>
              <w:t xml:space="preserve">. </w:t>
            </w:r>
            <w:r w:rsidRPr="00877BC4">
              <w:rPr>
                <w:rFonts w:ascii="GHEA Grapalat" w:hAnsi="GHEA Grapalat"/>
                <w:sz w:val="20"/>
                <w:lang w:val="ru-RU"/>
              </w:rPr>
              <w:t>ՓոքրՎեդի</w:t>
            </w:r>
            <w:r w:rsidRPr="00877BC4">
              <w:rPr>
                <w:rFonts w:ascii="GHEA Grapalat" w:hAnsi="GHEA Grapalat"/>
                <w:sz w:val="20"/>
                <w:lang w:val="hy-AM"/>
              </w:rPr>
              <w:t xml:space="preserve">, </w:t>
            </w:r>
            <w:r w:rsidRPr="00877BC4">
              <w:rPr>
                <w:rFonts w:ascii="GHEA Grapalat" w:hAnsi="GHEA Grapalat"/>
                <w:sz w:val="20"/>
                <w:lang w:val="ru-RU"/>
              </w:rPr>
              <w:t>Մ</w:t>
            </w:r>
            <w:r w:rsidRPr="00A541BB">
              <w:rPr>
                <w:rFonts w:ascii="GHEA Grapalat" w:hAnsi="GHEA Grapalat"/>
                <w:sz w:val="20"/>
              </w:rPr>
              <w:t xml:space="preserve">. </w:t>
            </w:r>
            <w:r w:rsidRPr="00877BC4">
              <w:rPr>
                <w:rFonts w:ascii="GHEA Grapalat" w:hAnsi="GHEA Grapalat"/>
                <w:sz w:val="20"/>
                <w:lang w:val="ru-RU"/>
              </w:rPr>
              <w:t>Հովհաննիսյան</w:t>
            </w:r>
            <w:r w:rsidRPr="00A541BB">
              <w:rPr>
                <w:rFonts w:ascii="GHEA Grapalat" w:hAnsi="GHEA Grapalat"/>
                <w:sz w:val="20"/>
              </w:rPr>
              <w:t xml:space="preserve"> 24</w:t>
            </w:r>
          </w:p>
        </w:tc>
        <w:tc>
          <w:tcPr>
            <w:tcW w:w="1702" w:type="dxa"/>
          </w:tcPr>
          <w:p w:rsidR="00ED08E1" w:rsidRPr="00A541BB" w:rsidRDefault="00ED08E1" w:rsidP="00297635">
            <w:pPr>
              <w:rPr>
                <w:rFonts w:ascii="GHEA Grapalat" w:hAnsi="GHEA Grapalat"/>
                <w:sz w:val="20"/>
              </w:rPr>
            </w:pPr>
          </w:p>
        </w:tc>
        <w:tc>
          <w:tcPr>
            <w:tcW w:w="3417" w:type="dxa"/>
          </w:tcPr>
          <w:p w:rsidR="00ED08E1" w:rsidRPr="00A541BB" w:rsidRDefault="00ED08E1" w:rsidP="00297635">
            <w:pPr>
              <w:widowControl w:val="0"/>
              <w:rPr>
                <w:rFonts w:ascii="GHEA Grapalat" w:hAnsi="GHEA Grapalat"/>
                <w:sz w:val="20"/>
              </w:rPr>
            </w:pPr>
          </w:p>
        </w:tc>
      </w:tr>
      <w:tr w:rsidR="00ED08E1" w:rsidRPr="00877BC4" w:rsidTr="00297635">
        <w:tc>
          <w:tcPr>
            <w:tcW w:w="4421" w:type="dxa"/>
            <w:hideMark/>
          </w:tcPr>
          <w:p w:rsidR="00ED08E1" w:rsidRPr="00A541BB" w:rsidRDefault="00ED08E1" w:rsidP="00297635">
            <w:pPr>
              <w:ind w:right="-108"/>
              <w:rPr>
                <w:rFonts w:ascii="GHEA Grapalat" w:hAnsi="GHEA Grapalat"/>
                <w:sz w:val="20"/>
              </w:rPr>
            </w:pPr>
            <w:r w:rsidRPr="00A541BB">
              <w:rPr>
                <w:rFonts w:ascii="GHEA Grapalat" w:hAnsi="GHEA Grapalat"/>
                <w:sz w:val="20"/>
              </w:rPr>
              <w:t>&lt;&lt;</w:t>
            </w:r>
            <w:r w:rsidRPr="00877BC4">
              <w:rPr>
                <w:rFonts w:ascii="GHEA Grapalat" w:hAnsi="GHEA Grapalat"/>
                <w:sz w:val="20"/>
              </w:rPr>
              <w:t>ԱԿԲԱ</w:t>
            </w:r>
            <w:r w:rsidRPr="00A541BB">
              <w:rPr>
                <w:rFonts w:ascii="GHEA Grapalat" w:hAnsi="GHEA Grapalat"/>
                <w:sz w:val="20"/>
              </w:rPr>
              <w:t>-</w:t>
            </w:r>
            <w:r w:rsidRPr="00877BC4">
              <w:rPr>
                <w:rFonts w:ascii="GHEA Grapalat" w:hAnsi="GHEA Grapalat"/>
                <w:sz w:val="20"/>
              </w:rPr>
              <w:t>ԿՐԵԴԻՏԱԳՐԻԿՈԼԲԱՆԿ</w:t>
            </w:r>
            <w:r w:rsidRPr="00A541BB">
              <w:rPr>
                <w:rFonts w:ascii="GHEA Grapalat" w:hAnsi="GHEA Grapalat"/>
                <w:sz w:val="20"/>
              </w:rPr>
              <w:t>&gt;&gt;</w:t>
            </w:r>
            <w:r w:rsidRPr="00877BC4">
              <w:rPr>
                <w:rFonts w:ascii="GHEA Grapalat" w:hAnsi="GHEA Grapalat"/>
                <w:sz w:val="20"/>
              </w:rPr>
              <w:t>ՓԲԸ</w:t>
            </w:r>
            <w:r w:rsidRPr="00A541BB">
              <w:rPr>
                <w:rFonts w:ascii="GHEA Grapalat" w:hAnsi="GHEA Grapalat"/>
                <w:sz w:val="20"/>
              </w:rPr>
              <w:t>, &lt;&lt;</w:t>
            </w:r>
            <w:r w:rsidRPr="00877BC4">
              <w:rPr>
                <w:rFonts w:ascii="GHEA Grapalat" w:hAnsi="GHEA Grapalat"/>
                <w:sz w:val="20"/>
              </w:rPr>
              <w:t>Արաքս</w:t>
            </w:r>
            <w:r w:rsidRPr="00A541BB">
              <w:rPr>
                <w:rFonts w:ascii="GHEA Grapalat" w:hAnsi="GHEA Grapalat"/>
                <w:sz w:val="20"/>
              </w:rPr>
              <w:t>&gt;&gt;</w:t>
            </w:r>
            <w:r w:rsidRPr="00877BC4">
              <w:rPr>
                <w:rFonts w:ascii="GHEA Grapalat" w:hAnsi="GHEA Grapalat"/>
                <w:sz w:val="20"/>
              </w:rPr>
              <w:t>մ</w:t>
            </w:r>
            <w:r w:rsidRPr="00A541BB">
              <w:rPr>
                <w:rFonts w:ascii="GHEA Grapalat" w:hAnsi="GHEA Grapalat"/>
                <w:sz w:val="20"/>
              </w:rPr>
              <w:t>/</w:t>
            </w:r>
            <w:r w:rsidRPr="00877BC4">
              <w:rPr>
                <w:rFonts w:ascii="GHEA Grapalat" w:hAnsi="GHEA Grapalat"/>
                <w:sz w:val="20"/>
              </w:rPr>
              <w:t>ճ</w:t>
            </w:r>
          </w:p>
        </w:tc>
        <w:tc>
          <w:tcPr>
            <w:tcW w:w="1702" w:type="dxa"/>
            <w:vAlign w:val="bottom"/>
          </w:tcPr>
          <w:p w:rsidR="00ED08E1" w:rsidRPr="00877BC4" w:rsidRDefault="00ED08E1" w:rsidP="00297635">
            <w:pPr>
              <w:rPr>
                <w:rFonts w:ascii="GHEA Grapalat" w:hAnsi="GHEA Grapalat"/>
                <w:sz w:val="20"/>
                <w:lang w:val="hy-AM"/>
              </w:rPr>
            </w:pPr>
          </w:p>
        </w:tc>
        <w:tc>
          <w:tcPr>
            <w:tcW w:w="3417" w:type="dxa"/>
          </w:tcPr>
          <w:p w:rsidR="00ED08E1" w:rsidRPr="00877BC4" w:rsidRDefault="00ED08E1" w:rsidP="00297635">
            <w:pPr>
              <w:widowControl w:val="0"/>
              <w:ind w:right="-176"/>
              <w:rPr>
                <w:rFonts w:ascii="GHEA Grapalat" w:hAnsi="GHEA Grapalat"/>
                <w:sz w:val="20"/>
                <w:lang w:val="hy-AM"/>
              </w:rPr>
            </w:pPr>
          </w:p>
        </w:tc>
      </w:tr>
      <w:tr w:rsidR="00ED08E1" w:rsidRPr="00877BC4" w:rsidTr="00297635">
        <w:tc>
          <w:tcPr>
            <w:tcW w:w="4421" w:type="dxa"/>
            <w:vAlign w:val="bottom"/>
            <w:hideMark/>
          </w:tcPr>
          <w:p w:rsidR="00ED08E1" w:rsidRPr="00877BC4" w:rsidRDefault="00ED08E1" w:rsidP="00297635">
            <w:pPr>
              <w:rPr>
                <w:rFonts w:ascii="GHEA Grapalat" w:hAnsi="GHEA Grapalat"/>
                <w:sz w:val="20"/>
              </w:rPr>
            </w:pPr>
            <w:r w:rsidRPr="00877BC4">
              <w:rPr>
                <w:rFonts w:ascii="GHEA Grapalat" w:hAnsi="GHEA Grapalat"/>
                <w:sz w:val="20"/>
                <w:lang w:val="hy-AM"/>
              </w:rPr>
              <w:t xml:space="preserve">Հ/Հ  </w:t>
            </w:r>
            <w:r w:rsidRPr="00877BC4">
              <w:rPr>
                <w:rFonts w:ascii="GHEA Grapalat" w:hAnsi="GHEA Grapalat"/>
                <w:sz w:val="20"/>
              </w:rPr>
              <w:t>- 220399690134000</w:t>
            </w:r>
          </w:p>
        </w:tc>
        <w:tc>
          <w:tcPr>
            <w:tcW w:w="1702" w:type="dxa"/>
            <w:vAlign w:val="bottom"/>
          </w:tcPr>
          <w:p w:rsidR="00ED08E1" w:rsidRPr="00877BC4" w:rsidRDefault="00ED08E1" w:rsidP="00297635">
            <w:pPr>
              <w:rPr>
                <w:rFonts w:ascii="GHEA Grapalat" w:hAnsi="GHEA Grapalat"/>
                <w:sz w:val="20"/>
              </w:rPr>
            </w:pPr>
          </w:p>
        </w:tc>
        <w:tc>
          <w:tcPr>
            <w:tcW w:w="3417" w:type="dxa"/>
            <w:vAlign w:val="bottom"/>
          </w:tcPr>
          <w:p w:rsidR="00ED08E1" w:rsidRPr="00877BC4" w:rsidRDefault="00ED08E1" w:rsidP="00297635">
            <w:pPr>
              <w:rPr>
                <w:rFonts w:ascii="GHEA Grapalat" w:hAnsi="GHEA Grapalat"/>
                <w:sz w:val="20"/>
              </w:rPr>
            </w:pPr>
          </w:p>
        </w:tc>
      </w:tr>
      <w:tr w:rsidR="00ED08E1" w:rsidRPr="00877BC4" w:rsidTr="00297635">
        <w:tc>
          <w:tcPr>
            <w:tcW w:w="4421" w:type="dxa"/>
            <w:vAlign w:val="bottom"/>
            <w:hideMark/>
          </w:tcPr>
          <w:p w:rsidR="00ED08E1" w:rsidRPr="00877BC4" w:rsidRDefault="00ED08E1" w:rsidP="00297635">
            <w:pPr>
              <w:rPr>
                <w:rFonts w:ascii="GHEA Grapalat" w:hAnsi="GHEA Grapalat"/>
                <w:sz w:val="20"/>
              </w:rPr>
            </w:pPr>
            <w:r w:rsidRPr="00877BC4">
              <w:rPr>
                <w:rFonts w:ascii="GHEA Grapalat" w:hAnsi="GHEA Grapalat"/>
                <w:sz w:val="20"/>
                <w:lang w:val="hy-AM"/>
              </w:rPr>
              <w:t xml:space="preserve">ՀՎՀՀ  </w:t>
            </w:r>
            <w:r w:rsidRPr="00877BC4">
              <w:rPr>
                <w:rFonts w:ascii="GHEA Grapalat" w:hAnsi="GHEA Grapalat"/>
                <w:sz w:val="20"/>
              </w:rPr>
              <w:t>- 04103215</w:t>
            </w:r>
          </w:p>
        </w:tc>
        <w:tc>
          <w:tcPr>
            <w:tcW w:w="1702" w:type="dxa"/>
          </w:tcPr>
          <w:p w:rsidR="00ED08E1" w:rsidRPr="00877BC4" w:rsidRDefault="00ED08E1" w:rsidP="00297635">
            <w:pPr>
              <w:rPr>
                <w:rFonts w:ascii="GHEA Grapalat" w:hAnsi="GHEA Grapalat"/>
                <w:b/>
                <w:u w:val="single"/>
                <w:lang w:val="hy-AM"/>
              </w:rPr>
            </w:pPr>
          </w:p>
        </w:tc>
        <w:tc>
          <w:tcPr>
            <w:tcW w:w="3417" w:type="dxa"/>
            <w:vAlign w:val="bottom"/>
          </w:tcPr>
          <w:p w:rsidR="00ED08E1" w:rsidRPr="00877BC4" w:rsidRDefault="00ED08E1" w:rsidP="00297635">
            <w:pPr>
              <w:widowControl w:val="0"/>
              <w:rPr>
                <w:rFonts w:ascii="GHEA Grapalat" w:hAnsi="GHEA Grapalat"/>
                <w:sz w:val="20"/>
              </w:rPr>
            </w:pPr>
          </w:p>
        </w:tc>
      </w:tr>
      <w:tr w:rsidR="00ED08E1" w:rsidRPr="00877BC4" w:rsidTr="00297635">
        <w:trPr>
          <w:trHeight w:val="287"/>
        </w:trPr>
        <w:tc>
          <w:tcPr>
            <w:tcW w:w="4421" w:type="dxa"/>
            <w:hideMark/>
          </w:tcPr>
          <w:p w:rsidR="00ED08E1" w:rsidRPr="00877BC4" w:rsidRDefault="00ED08E1" w:rsidP="00297635">
            <w:pPr>
              <w:rPr>
                <w:rFonts w:ascii="GHEA Grapalat" w:hAnsi="GHEA Grapalat"/>
                <w:b/>
                <w:u w:val="single"/>
                <w:lang w:val="hy-AM"/>
              </w:rPr>
            </w:pPr>
            <w:r w:rsidRPr="00877BC4">
              <w:rPr>
                <w:rFonts w:ascii="GHEA Grapalat" w:hAnsi="GHEA Grapalat"/>
                <w:sz w:val="20"/>
              </w:rPr>
              <w:t>տնօրեն</w:t>
            </w:r>
            <w:r w:rsidRPr="00877BC4">
              <w:rPr>
                <w:rFonts w:ascii="GHEA Grapalat" w:hAnsi="GHEA Grapalat"/>
                <w:sz w:val="20"/>
                <w:lang w:val="hy-AM"/>
              </w:rPr>
              <w:t xml:space="preserve">` </w:t>
            </w:r>
            <w:r w:rsidRPr="00877BC4">
              <w:rPr>
                <w:rFonts w:ascii="GHEA Grapalat" w:hAnsi="GHEA Grapalat"/>
                <w:sz w:val="20"/>
                <w:lang w:val="ru-RU"/>
              </w:rPr>
              <w:t>Ա. Ասատրյան</w:t>
            </w:r>
          </w:p>
        </w:tc>
        <w:tc>
          <w:tcPr>
            <w:tcW w:w="1702" w:type="dxa"/>
          </w:tcPr>
          <w:p w:rsidR="00ED08E1" w:rsidRPr="00877BC4" w:rsidRDefault="00ED08E1" w:rsidP="00297635">
            <w:pPr>
              <w:rPr>
                <w:rFonts w:ascii="GHEA Grapalat" w:hAnsi="GHEA Grapalat"/>
                <w:b/>
                <w:sz w:val="18"/>
                <w:szCs w:val="18"/>
                <w:u w:val="single"/>
                <w:lang w:val="hy-AM"/>
              </w:rPr>
            </w:pPr>
          </w:p>
        </w:tc>
        <w:tc>
          <w:tcPr>
            <w:tcW w:w="3417" w:type="dxa"/>
          </w:tcPr>
          <w:p w:rsidR="00ED08E1" w:rsidRPr="00877BC4" w:rsidRDefault="00ED08E1" w:rsidP="00297635">
            <w:pPr>
              <w:rPr>
                <w:rFonts w:ascii="GHEA Grapalat" w:hAnsi="GHEA Grapalat"/>
                <w:sz w:val="20"/>
              </w:rPr>
            </w:pPr>
          </w:p>
        </w:tc>
      </w:tr>
      <w:tr w:rsidR="00ED08E1" w:rsidRPr="00877BC4" w:rsidTr="00297635">
        <w:trPr>
          <w:trHeight w:val="791"/>
        </w:trPr>
        <w:tc>
          <w:tcPr>
            <w:tcW w:w="4421" w:type="dxa"/>
            <w:vAlign w:val="bottom"/>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b/>
                <w:sz w:val="18"/>
                <w:szCs w:val="18"/>
                <w:u w:val="single"/>
                <w:lang w:val="hy-AM"/>
              </w:rPr>
              <w:t>_____________________</w:t>
            </w:r>
          </w:p>
        </w:tc>
        <w:tc>
          <w:tcPr>
            <w:tcW w:w="1702" w:type="dxa"/>
            <w:vAlign w:val="bottom"/>
          </w:tcPr>
          <w:p w:rsidR="00ED08E1" w:rsidRPr="00877BC4" w:rsidRDefault="00ED08E1" w:rsidP="00297635">
            <w:pPr>
              <w:jc w:val="center"/>
              <w:rPr>
                <w:rFonts w:ascii="GHEA Grapalat" w:hAnsi="GHEA Grapalat"/>
                <w:b/>
                <w:sz w:val="18"/>
                <w:szCs w:val="18"/>
                <w:u w:val="single"/>
                <w:lang w:val="hy-AM"/>
              </w:rPr>
            </w:pPr>
          </w:p>
        </w:tc>
        <w:tc>
          <w:tcPr>
            <w:tcW w:w="3417" w:type="dxa"/>
            <w:vAlign w:val="bottom"/>
            <w:hideMark/>
          </w:tcPr>
          <w:p w:rsidR="00ED08E1" w:rsidRPr="00877BC4" w:rsidRDefault="00ED08E1" w:rsidP="00297635">
            <w:pPr>
              <w:jc w:val="center"/>
              <w:rPr>
                <w:rFonts w:ascii="GHEA Grapalat" w:hAnsi="GHEA Grapalat"/>
                <w:b/>
                <w:sz w:val="18"/>
                <w:szCs w:val="18"/>
                <w:u w:val="single"/>
                <w:lang w:val="hy-AM"/>
              </w:rPr>
            </w:pPr>
            <w:r w:rsidRPr="00877BC4">
              <w:rPr>
                <w:rFonts w:ascii="GHEA Grapalat" w:hAnsi="GHEA Grapalat"/>
                <w:b/>
                <w:sz w:val="18"/>
                <w:szCs w:val="18"/>
                <w:u w:val="single"/>
                <w:lang w:val="hy-AM"/>
              </w:rPr>
              <w:t>_____________________</w:t>
            </w:r>
          </w:p>
        </w:tc>
      </w:tr>
      <w:tr w:rsidR="00ED08E1" w:rsidRPr="00877BC4" w:rsidTr="00297635">
        <w:tc>
          <w:tcPr>
            <w:tcW w:w="4421" w:type="dxa"/>
            <w:hideMark/>
          </w:tcPr>
          <w:p w:rsidR="00ED08E1" w:rsidRPr="00877BC4" w:rsidRDefault="00ED08E1" w:rsidP="00297635">
            <w:pPr>
              <w:jc w:val="center"/>
              <w:rPr>
                <w:rFonts w:ascii="GHEA Grapalat" w:hAnsi="GHEA Grapalat"/>
                <w:sz w:val="18"/>
                <w:szCs w:val="18"/>
                <w:vertAlign w:val="superscript"/>
                <w:lang w:val="hy-AM"/>
              </w:rPr>
            </w:pPr>
            <w:r w:rsidRPr="00877BC4">
              <w:rPr>
                <w:rFonts w:ascii="GHEA Grapalat" w:hAnsi="GHEA Grapalat"/>
                <w:sz w:val="18"/>
                <w:szCs w:val="18"/>
                <w:vertAlign w:val="superscript"/>
                <w:lang w:val="hy-AM"/>
              </w:rPr>
              <w:t>(ստորագրությունը)</w:t>
            </w:r>
          </w:p>
        </w:tc>
        <w:tc>
          <w:tcPr>
            <w:tcW w:w="1702" w:type="dxa"/>
          </w:tcPr>
          <w:p w:rsidR="00ED08E1" w:rsidRPr="00877BC4" w:rsidRDefault="00ED08E1" w:rsidP="00297635">
            <w:pPr>
              <w:rPr>
                <w:rFonts w:ascii="GHEA Grapalat" w:hAnsi="GHEA Grapalat"/>
                <w:sz w:val="18"/>
                <w:szCs w:val="18"/>
                <w:vertAlign w:val="superscript"/>
                <w:lang w:val="hy-AM"/>
              </w:rPr>
            </w:pPr>
          </w:p>
        </w:tc>
        <w:tc>
          <w:tcPr>
            <w:tcW w:w="3417" w:type="dxa"/>
            <w:hideMark/>
          </w:tcPr>
          <w:p w:rsidR="00ED08E1" w:rsidRPr="00877BC4" w:rsidRDefault="00ED08E1" w:rsidP="00297635">
            <w:pPr>
              <w:jc w:val="center"/>
              <w:rPr>
                <w:rFonts w:ascii="GHEA Grapalat" w:hAnsi="GHEA Grapalat"/>
                <w:sz w:val="18"/>
                <w:szCs w:val="18"/>
                <w:vertAlign w:val="superscript"/>
                <w:lang w:val="hy-AM"/>
              </w:rPr>
            </w:pPr>
            <w:r w:rsidRPr="00877BC4">
              <w:rPr>
                <w:rFonts w:ascii="GHEA Grapalat" w:hAnsi="GHEA Grapalat"/>
                <w:sz w:val="18"/>
                <w:szCs w:val="18"/>
                <w:vertAlign w:val="superscript"/>
                <w:lang w:val="hy-AM"/>
              </w:rPr>
              <w:t>(ստորագրությունը)</w:t>
            </w:r>
          </w:p>
        </w:tc>
      </w:tr>
      <w:tr w:rsidR="00ED08E1" w:rsidRPr="00877BC4" w:rsidTr="00297635">
        <w:tc>
          <w:tcPr>
            <w:tcW w:w="4421" w:type="dxa"/>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sz w:val="18"/>
                <w:szCs w:val="18"/>
                <w:lang w:val="hy-AM"/>
              </w:rPr>
              <w:t>Կ.Տ.</w:t>
            </w:r>
          </w:p>
        </w:tc>
        <w:tc>
          <w:tcPr>
            <w:tcW w:w="1702" w:type="dxa"/>
          </w:tcPr>
          <w:p w:rsidR="00ED08E1" w:rsidRPr="00877BC4" w:rsidRDefault="00ED08E1" w:rsidP="00297635">
            <w:pPr>
              <w:jc w:val="center"/>
              <w:rPr>
                <w:rFonts w:ascii="GHEA Grapalat" w:hAnsi="GHEA Grapalat"/>
                <w:sz w:val="18"/>
                <w:szCs w:val="18"/>
                <w:lang w:val="hy-AM"/>
              </w:rPr>
            </w:pPr>
          </w:p>
        </w:tc>
        <w:tc>
          <w:tcPr>
            <w:tcW w:w="3417" w:type="dxa"/>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sz w:val="18"/>
                <w:szCs w:val="18"/>
                <w:lang w:val="hy-AM"/>
              </w:rPr>
              <w:t>Կ.Տ.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A5FF7">
          <w:pgSz w:w="11906" w:h="16838" w:code="9"/>
          <w:pgMar w:top="0" w:right="662" w:bottom="426" w:left="1138" w:header="562" w:footer="562" w:gutter="0"/>
          <w:cols w:space="720"/>
        </w:sectPr>
      </w:pPr>
    </w:p>
    <w:p w:rsidR="00C253F8" w:rsidRPr="00A71D81" w:rsidRDefault="00C253F8" w:rsidP="00C253F8">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C253F8" w:rsidRPr="00A71D81" w:rsidRDefault="00C253F8" w:rsidP="00C253F8">
      <w:pPr>
        <w:jc w:val="right"/>
        <w:rPr>
          <w:rFonts w:ascii="GHEA Grapalat" w:hAnsi="GHEA Grapalat"/>
          <w:i/>
          <w:sz w:val="18"/>
          <w:lang w:val="hy-AM"/>
        </w:rPr>
      </w:pPr>
      <w:r w:rsidRPr="00A71D81">
        <w:rPr>
          <w:rFonts w:ascii="GHEA Grapalat" w:hAnsi="GHEA Grapalat"/>
          <w:i/>
          <w:sz w:val="18"/>
          <w:lang w:val="hy-AM"/>
        </w:rPr>
        <w:t xml:space="preserve">«         »              20  թ. կնքված </w:t>
      </w:r>
    </w:p>
    <w:p w:rsidR="00C253F8" w:rsidRPr="00A541BB" w:rsidRDefault="004251BE" w:rsidP="00C253F8">
      <w:pPr>
        <w:jc w:val="right"/>
        <w:rPr>
          <w:rFonts w:ascii="GHEA Grapalat" w:hAnsi="GHEA Grapalat"/>
          <w:i/>
          <w:sz w:val="18"/>
          <w:lang w:val="hy-AM"/>
        </w:rPr>
      </w:pPr>
      <w:r>
        <w:rPr>
          <w:rFonts w:ascii="GHEA Grapalat" w:hAnsi="GHEA Grapalat" w:cs="Sylfaen"/>
          <w:lang w:val="es-ES"/>
        </w:rPr>
        <w:t>ՓՎՄ-ԳՀԱՊՁԲ-22/04</w:t>
      </w:r>
      <w:r w:rsidR="00C253F8" w:rsidRPr="00A541BB">
        <w:rPr>
          <w:rFonts w:ascii="GHEA Grapalat" w:hAnsi="GHEA Grapalat"/>
          <w:i/>
          <w:sz w:val="18"/>
          <w:lang w:val="hy-AM"/>
        </w:rPr>
        <w:t xml:space="preserve">  ծածկագրով պայմանագրի</w:t>
      </w:r>
    </w:p>
    <w:p w:rsidR="00C253F8" w:rsidRPr="00A541BB" w:rsidRDefault="00C253F8" w:rsidP="00C253F8">
      <w:pPr>
        <w:jc w:val="center"/>
        <w:rPr>
          <w:rFonts w:ascii="GHEA Grapalat" w:hAnsi="GHEA Grapalat"/>
          <w:sz w:val="18"/>
          <w:lang w:val="hy-AM"/>
        </w:rPr>
      </w:pPr>
    </w:p>
    <w:p w:rsidR="00C253F8" w:rsidRPr="00A71D81" w:rsidRDefault="00C253F8" w:rsidP="00C253F8">
      <w:pPr>
        <w:jc w:val="center"/>
        <w:rPr>
          <w:rFonts w:ascii="GHEA Grapalat" w:hAnsi="GHEA Grapalat"/>
          <w:sz w:val="20"/>
          <w:lang w:val="hy-AM"/>
        </w:rPr>
      </w:pPr>
    </w:p>
    <w:p w:rsidR="00C253F8" w:rsidRPr="00A71D81" w:rsidRDefault="00C253F8" w:rsidP="00C253F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C253F8" w:rsidRPr="00A71D81" w:rsidRDefault="00C253F8" w:rsidP="00C253F8">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66"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199"/>
        <w:gridCol w:w="1558"/>
        <w:gridCol w:w="733"/>
        <w:gridCol w:w="4215"/>
        <w:gridCol w:w="582"/>
        <w:gridCol w:w="713"/>
        <w:gridCol w:w="1019"/>
        <w:gridCol w:w="1007"/>
        <w:gridCol w:w="1529"/>
        <w:gridCol w:w="928"/>
        <w:gridCol w:w="2020"/>
      </w:tblGrid>
      <w:tr w:rsidR="00C253F8" w:rsidRPr="00A71D81" w:rsidTr="007730B1">
        <w:tc>
          <w:tcPr>
            <w:tcW w:w="16066" w:type="dxa"/>
            <w:gridSpan w:val="12"/>
          </w:tcPr>
          <w:p w:rsidR="00C253F8" w:rsidRPr="00A71D81" w:rsidRDefault="00C253F8" w:rsidP="00C253F8">
            <w:pPr>
              <w:jc w:val="center"/>
              <w:rPr>
                <w:rFonts w:ascii="GHEA Grapalat" w:hAnsi="GHEA Grapalat"/>
                <w:sz w:val="18"/>
              </w:rPr>
            </w:pPr>
            <w:r w:rsidRPr="00A71D81">
              <w:rPr>
                <w:rFonts w:ascii="GHEA Grapalat" w:hAnsi="GHEA Grapalat"/>
                <w:sz w:val="18"/>
              </w:rPr>
              <w:t>Ապրանքի</w:t>
            </w:r>
          </w:p>
        </w:tc>
      </w:tr>
      <w:tr w:rsidR="00C253F8" w:rsidRPr="00A71D81" w:rsidTr="007730B1">
        <w:trPr>
          <w:trHeight w:val="219"/>
        </w:trPr>
        <w:tc>
          <w:tcPr>
            <w:tcW w:w="563"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99"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558"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 xml:space="preserve">անվանումը </w:t>
            </w:r>
          </w:p>
        </w:tc>
        <w:tc>
          <w:tcPr>
            <w:tcW w:w="733"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ապրանքային նշանը, մակիշը և արտադրողի անվանումը **</w:t>
            </w:r>
          </w:p>
        </w:tc>
        <w:tc>
          <w:tcPr>
            <w:tcW w:w="4215"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տեխնիկական բնութագիրը</w:t>
            </w:r>
          </w:p>
        </w:tc>
        <w:tc>
          <w:tcPr>
            <w:tcW w:w="582"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չափման միավորը</w:t>
            </w:r>
          </w:p>
        </w:tc>
        <w:tc>
          <w:tcPr>
            <w:tcW w:w="713"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միավոր գինը/ՀՀ դրամ</w:t>
            </w:r>
          </w:p>
        </w:tc>
        <w:tc>
          <w:tcPr>
            <w:tcW w:w="1019"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ընդհանուր գինը/ՀՀ դրամ</w:t>
            </w:r>
          </w:p>
        </w:tc>
        <w:tc>
          <w:tcPr>
            <w:tcW w:w="1007" w:type="dxa"/>
            <w:vMerge w:val="restart"/>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ընդհանուր քանակը</w:t>
            </w:r>
          </w:p>
        </w:tc>
        <w:tc>
          <w:tcPr>
            <w:tcW w:w="4477" w:type="dxa"/>
            <w:gridSpan w:val="3"/>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մատակարարման</w:t>
            </w:r>
          </w:p>
        </w:tc>
      </w:tr>
      <w:tr w:rsidR="00C253F8" w:rsidRPr="00A71D81" w:rsidTr="007730B1">
        <w:trPr>
          <w:trHeight w:val="445"/>
        </w:trPr>
        <w:tc>
          <w:tcPr>
            <w:tcW w:w="563" w:type="dxa"/>
            <w:vMerge/>
            <w:vAlign w:val="center"/>
          </w:tcPr>
          <w:p w:rsidR="00C253F8" w:rsidRPr="00A71D81" w:rsidRDefault="00C253F8" w:rsidP="00C253F8">
            <w:pPr>
              <w:jc w:val="center"/>
              <w:rPr>
                <w:rFonts w:ascii="GHEA Grapalat" w:hAnsi="GHEA Grapalat"/>
                <w:sz w:val="18"/>
              </w:rPr>
            </w:pPr>
          </w:p>
        </w:tc>
        <w:tc>
          <w:tcPr>
            <w:tcW w:w="1199" w:type="dxa"/>
            <w:vMerge/>
            <w:vAlign w:val="center"/>
          </w:tcPr>
          <w:p w:rsidR="00C253F8" w:rsidRPr="00A71D81" w:rsidRDefault="00C253F8" w:rsidP="00C253F8">
            <w:pPr>
              <w:jc w:val="center"/>
              <w:rPr>
                <w:rFonts w:ascii="GHEA Grapalat" w:hAnsi="GHEA Grapalat"/>
                <w:sz w:val="18"/>
              </w:rPr>
            </w:pPr>
          </w:p>
        </w:tc>
        <w:tc>
          <w:tcPr>
            <w:tcW w:w="1558" w:type="dxa"/>
            <w:vMerge/>
            <w:vAlign w:val="center"/>
          </w:tcPr>
          <w:p w:rsidR="00C253F8" w:rsidRPr="00A71D81" w:rsidRDefault="00C253F8" w:rsidP="00C253F8">
            <w:pPr>
              <w:jc w:val="center"/>
              <w:rPr>
                <w:rFonts w:ascii="GHEA Grapalat" w:hAnsi="GHEA Grapalat"/>
                <w:sz w:val="18"/>
              </w:rPr>
            </w:pPr>
          </w:p>
        </w:tc>
        <w:tc>
          <w:tcPr>
            <w:tcW w:w="733" w:type="dxa"/>
            <w:vMerge/>
            <w:vAlign w:val="center"/>
          </w:tcPr>
          <w:p w:rsidR="00C253F8" w:rsidRPr="00A71D81" w:rsidRDefault="00C253F8" w:rsidP="00C253F8">
            <w:pPr>
              <w:jc w:val="center"/>
              <w:rPr>
                <w:rFonts w:ascii="GHEA Grapalat" w:hAnsi="GHEA Grapalat"/>
                <w:sz w:val="18"/>
              </w:rPr>
            </w:pPr>
          </w:p>
        </w:tc>
        <w:tc>
          <w:tcPr>
            <w:tcW w:w="4215" w:type="dxa"/>
            <w:vMerge/>
            <w:vAlign w:val="center"/>
          </w:tcPr>
          <w:p w:rsidR="00C253F8" w:rsidRPr="00A71D81" w:rsidRDefault="00C253F8" w:rsidP="00C253F8">
            <w:pPr>
              <w:jc w:val="center"/>
              <w:rPr>
                <w:rFonts w:ascii="GHEA Grapalat" w:hAnsi="GHEA Grapalat"/>
                <w:sz w:val="18"/>
              </w:rPr>
            </w:pPr>
          </w:p>
        </w:tc>
        <w:tc>
          <w:tcPr>
            <w:tcW w:w="582" w:type="dxa"/>
            <w:vMerge/>
            <w:vAlign w:val="center"/>
          </w:tcPr>
          <w:p w:rsidR="00C253F8" w:rsidRPr="00A71D81" w:rsidRDefault="00C253F8" w:rsidP="00C253F8">
            <w:pPr>
              <w:jc w:val="center"/>
              <w:rPr>
                <w:rFonts w:ascii="GHEA Grapalat" w:hAnsi="GHEA Grapalat"/>
                <w:sz w:val="18"/>
              </w:rPr>
            </w:pPr>
          </w:p>
        </w:tc>
        <w:tc>
          <w:tcPr>
            <w:tcW w:w="713" w:type="dxa"/>
            <w:vMerge/>
            <w:vAlign w:val="center"/>
          </w:tcPr>
          <w:p w:rsidR="00C253F8" w:rsidRPr="00A71D81" w:rsidRDefault="00C253F8" w:rsidP="00C253F8">
            <w:pPr>
              <w:jc w:val="center"/>
              <w:rPr>
                <w:rFonts w:ascii="GHEA Grapalat" w:hAnsi="GHEA Grapalat"/>
                <w:sz w:val="18"/>
              </w:rPr>
            </w:pPr>
          </w:p>
        </w:tc>
        <w:tc>
          <w:tcPr>
            <w:tcW w:w="1019" w:type="dxa"/>
            <w:vMerge/>
            <w:vAlign w:val="center"/>
          </w:tcPr>
          <w:p w:rsidR="00C253F8" w:rsidRPr="00A71D81" w:rsidRDefault="00C253F8" w:rsidP="00C253F8">
            <w:pPr>
              <w:jc w:val="center"/>
              <w:rPr>
                <w:rFonts w:ascii="GHEA Grapalat" w:hAnsi="GHEA Grapalat"/>
                <w:sz w:val="18"/>
              </w:rPr>
            </w:pPr>
          </w:p>
        </w:tc>
        <w:tc>
          <w:tcPr>
            <w:tcW w:w="1007" w:type="dxa"/>
            <w:vMerge/>
            <w:vAlign w:val="center"/>
          </w:tcPr>
          <w:p w:rsidR="00C253F8" w:rsidRPr="00A71D81" w:rsidRDefault="00C253F8" w:rsidP="00C253F8">
            <w:pPr>
              <w:jc w:val="center"/>
              <w:rPr>
                <w:rFonts w:ascii="GHEA Grapalat" w:hAnsi="GHEA Grapalat"/>
                <w:sz w:val="18"/>
              </w:rPr>
            </w:pPr>
          </w:p>
        </w:tc>
        <w:tc>
          <w:tcPr>
            <w:tcW w:w="1529" w:type="dxa"/>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հասցեն</w:t>
            </w:r>
          </w:p>
        </w:tc>
        <w:tc>
          <w:tcPr>
            <w:tcW w:w="928" w:type="dxa"/>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ենթակա քանակը</w:t>
            </w:r>
          </w:p>
        </w:tc>
        <w:tc>
          <w:tcPr>
            <w:tcW w:w="2020" w:type="dxa"/>
            <w:vAlign w:val="center"/>
          </w:tcPr>
          <w:p w:rsidR="00C253F8" w:rsidRPr="00A71D81" w:rsidRDefault="00C253F8" w:rsidP="00C253F8">
            <w:pPr>
              <w:jc w:val="center"/>
              <w:rPr>
                <w:rFonts w:ascii="GHEA Grapalat" w:hAnsi="GHEA Grapalat"/>
                <w:sz w:val="18"/>
              </w:rPr>
            </w:pPr>
            <w:r w:rsidRPr="00A71D81">
              <w:rPr>
                <w:rFonts w:ascii="GHEA Grapalat" w:hAnsi="GHEA Grapalat"/>
                <w:sz w:val="18"/>
              </w:rPr>
              <w:t>Ժամկետը***</w:t>
            </w:r>
          </w:p>
          <w:p w:rsidR="00C253F8" w:rsidRPr="00A71D81" w:rsidRDefault="00C253F8" w:rsidP="00C253F8">
            <w:pPr>
              <w:jc w:val="center"/>
              <w:rPr>
                <w:rFonts w:ascii="GHEA Grapalat" w:hAnsi="GHEA Grapalat"/>
                <w:sz w:val="18"/>
              </w:rPr>
            </w:pPr>
          </w:p>
        </w:tc>
      </w:tr>
      <w:tr w:rsidR="004136D0" w:rsidRPr="00E80E53" w:rsidTr="007730B1">
        <w:trPr>
          <w:trHeight w:val="246"/>
        </w:trPr>
        <w:tc>
          <w:tcPr>
            <w:tcW w:w="563" w:type="dxa"/>
          </w:tcPr>
          <w:p w:rsidR="004136D0" w:rsidRPr="00E80E53" w:rsidRDefault="004136D0" w:rsidP="004136D0">
            <w:pPr>
              <w:rPr>
                <w:rFonts w:ascii="GHEA Grapalat" w:hAnsi="GHEA Grapalat"/>
                <w:sz w:val="20"/>
                <w:szCs w:val="20"/>
              </w:rPr>
            </w:pPr>
            <w:r w:rsidRPr="004136D0">
              <w:rPr>
                <w:rFonts w:ascii="GHEA Grapalat" w:hAnsi="GHEA Grapalat"/>
                <w:color w:val="FF0000"/>
                <w:sz w:val="20"/>
                <w:szCs w:val="20"/>
              </w:rPr>
              <w:t>1</w:t>
            </w:r>
          </w:p>
        </w:tc>
        <w:tc>
          <w:tcPr>
            <w:tcW w:w="1199" w:type="dxa"/>
            <w:tcBorders>
              <w:top w:val="single" w:sz="4" w:space="0" w:color="auto"/>
              <w:left w:val="single" w:sz="4" w:space="0" w:color="auto"/>
              <w:bottom w:val="single" w:sz="4" w:space="0" w:color="auto"/>
              <w:right w:val="single" w:sz="4" w:space="0" w:color="auto"/>
            </w:tcBorders>
            <w:vAlign w:val="bottom"/>
          </w:tcPr>
          <w:p w:rsidR="004136D0" w:rsidRPr="00E80E53" w:rsidRDefault="004136D0" w:rsidP="004136D0">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15112160</w:t>
            </w:r>
          </w:p>
        </w:tc>
        <w:tc>
          <w:tcPr>
            <w:tcW w:w="1558" w:type="dxa"/>
            <w:tcBorders>
              <w:top w:val="single" w:sz="4" w:space="0" w:color="auto"/>
              <w:left w:val="single" w:sz="4" w:space="0" w:color="auto"/>
              <w:bottom w:val="single" w:sz="4" w:space="0" w:color="auto"/>
              <w:right w:val="single" w:sz="4" w:space="0" w:color="auto"/>
            </w:tcBorders>
            <w:vAlign w:val="bottom"/>
          </w:tcPr>
          <w:p w:rsidR="004136D0" w:rsidRPr="00E80E53" w:rsidRDefault="004136D0" w:rsidP="004136D0">
            <w:pPr>
              <w:rPr>
                <w:rFonts w:ascii="GHEA Grapalat" w:hAnsi="GHEA Grapalat" w:cs="Calibri"/>
                <w:bCs/>
                <w:color w:val="000000"/>
                <w:sz w:val="20"/>
                <w:szCs w:val="20"/>
              </w:rPr>
            </w:pPr>
            <w:r w:rsidRPr="00E80E53">
              <w:rPr>
                <w:rFonts w:ascii="GHEA Grapalat" w:hAnsi="GHEA Grapalat" w:cs="Calibri"/>
                <w:bCs/>
                <w:color w:val="000000"/>
                <w:sz w:val="20"/>
                <w:szCs w:val="20"/>
              </w:rPr>
              <w:t>Հավի կրծքամիս</w:t>
            </w:r>
          </w:p>
        </w:tc>
        <w:tc>
          <w:tcPr>
            <w:tcW w:w="733" w:type="dxa"/>
            <w:tcBorders>
              <w:top w:val="single" w:sz="4" w:space="0" w:color="auto"/>
              <w:left w:val="single" w:sz="4" w:space="0" w:color="auto"/>
              <w:bottom w:val="single" w:sz="4" w:space="0" w:color="auto"/>
              <w:right w:val="single" w:sz="4" w:space="0" w:color="auto"/>
            </w:tcBorders>
          </w:tcPr>
          <w:p w:rsidR="004136D0" w:rsidRPr="00E80E53" w:rsidRDefault="004136D0" w:rsidP="004136D0">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4136D0" w:rsidRPr="00E80E53" w:rsidRDefault="004136D0" w:rsidP="004136D0">
            <w:pPr>
              <w:jc w:val="center"/>
              <w:rPr>
                <w:rFonts w:ascii="GHEA Grapalat" w:hAnsi="GHEA Grapalat"/>
                <w:sz w:val="20"/>
                <w:szCs w:val="20"/>
              </w:rPr>
            </w:pPr>
            <w:r w:rsidRPr="00E80E53">
              <w:rPr>
                <w:rFonts w:ascii="GHEA Grapalat" w:hAnsi="GHEA Grapalat"/>
                <w:color w:val="000000"/>
                <w:sz w:val="20"/>
                <w:szCs w:val="20"/>
                <w:shd w:val="clear" w:color="auto" w:fill="FFFFFF"/>
              </w:rPr>
              <w:t xml:space="preserve">Կրծքամիս </w:t>
            </w:r>
            <w:proofErr w:type="gramStart"/>
            <w:r w:rsidRPr="00E80E53">
              <w:rPr>
                <w:rFonts w:ascii="GHEA Grapalat" w:hAnsi="GHEA Grapalat"/>
                <w:color w:val="000000"/>
                <w:sz w:val="20"/>
                <w:szCs w:val="20"/>
                <w:shd w:val="clear" w:color="auto" w:fill="FFFFFF"/>
              </w:rPr>
              <w:t>տեղական ,մաքուր</w:t>
            </w:r>
            <w:proofErr w:type="gramEnd"/>
            <w:r w:rsidRPr="00E80E53">
              <w:rPr>
                <w:rFonts w:ascii="GHEA Grapalat" w:hAnsi="GHEA Grapalat"/>
                <w:color w:val="000000"/>
                <w:sz w:val="20"/>
                <w:szCs w:val="20"/>
                <w:shd w:val="clear" w:color="auto" w:fill="FFFFFF"/>
              </w:rPr>
              <w:t>, առանց ոսկորի ,արյունազրկված, առանց կողմնակի հոտերի, փաթեթավորված պոլիէթիլենային թաղանթներով, ԳՕՍՏ 25391-8։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r w:rsidRPr="00E80E53">
              <w:rPr>
                <w:rFonts w:ascii="GHEA Grapalat" w:hAnsi="GHEA Grapalat"/>
                <w:sz w:val="20"/>
                <w:szCs w:val="20"/>
              </w:rPr>
              <w:t>::</w:t>
            </w:r>
          </w:p>
        </w:tc>
        <w:tc>
          <w:tcPr>
            <w:tcW w:w="582" w:type="dxa"/>
            <w:tcBorders>
              <w:top w:val="single" w:sz="4" w:space="0" w:color="auto"/>
              <w:left w:val="single" w:sz="4" w:space="0" w:color="auto"/>
              <w:bottom w:val="single" w:sz="4" w:space="0" w:color="auto"/>
              <w:right w:val="single" w:sz="4" w:space="0" w:color="auto"/>
            </w:tcBorders>
          </w:tcPr>
          <w:p w:rsidR="004136D0" w:rsidRPr="00E80E53" w:rsidRDefault="004136D0" w:rsidP="004136D0">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4136D0" w:rsidRPr="00E80E53" w:rsidRDefault="004136D0" w:rsidP="004136D0">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2200</w:t>
            </w:r>
          </w:p>
          <w:p w:rsidR="004136D0" w:rsidRPr="00E80E53" w:rsidRDefault="004136D0" w:rsidP="004136D0">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4136D0" w:rsidRPr="00E80E53" w:rsidRDefault="007730B1" w:rsidP="004136D0">
            <w:pPr>
              <w:rPr>
                <w:rFonts w:ascii="GHEA Grapalat" w:hAnsi="GHEA Grapalat" w:cs="Calibri"/>
                <w:bCs/>
                <w:color w:val="000000"/>
                <w:sz w:val="20"/>
                <w:szCs w:val="20"/>
              </w:rPr>
            </w:pPr>
            <w:r>
              <w:rPr>
                <w:rFonts w:ascii="GHEA Grapalat" w:hAnsi="GHEA Grapalat" w:cs="Calibri"/>
                <w:bCs/>
                <w:color w:val="000000"/>
                <w:sz w:val="20"/>
                <w:szCs w:val="20"/>
              </w:rPr>
              <w:t>286000</w:t>
            </w:r>
          </w:p>
          <w:p w:rsidR="004136D0" w:rsidRPr="00E80E53" w:rsidRDefault="004136D0" w:rsidP="004136D0">
            <w:pP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4136D0" w:rsidRPr="00E80E53" w:rsidRDefault="007730B1" w:rsidP="004136D0">
            <w:pPr>
              <w:jc w:val="center"/>
              <w:rPr>
                <w:rFonts w:ascii="GHEA Grapalat" w:hAnsi="GHEA Grapalat" w:cs="Calibri"/>
                <w:bCs/>
                <w:color w:val="000000"/>
                <w:sz w:val="20"/>
                <w:szCs w:val="20"/>
              </w:rPr>
            </w:pPr>
            <w:r>
              <w:rPr>
                <w:rFonts w:ascii="GHEA Grapalat" w:hAnsi="GHEA Grapalat" w:cs="Calibri"/>
                <w:bCs/>
                <w:color w:val="000000"/>
                <w:sz w:val="20"/>
                <w:szCs w:val="20"/>
              </w:rPr>
              <w:t>13</w:t>
            </w:r>
            <w:r w:rsidR="004136D0" w:rsidRPr="00E80E53">
              <w:rPr>
                <w:rFonts w:ascii="GHEA Grapalat" w:hAnsi="GHEA Grapalat" w:cs="Calibri"/>
                <w:bCs/>
                <w:color w:val="000000"/>
                <w:sz w:val="20"/>
                <w:szCs w:val="20"/>
              </w:rPr>
              <w:t>0</w:t>
            </w:r>
          </w:p>
          <w:p w:rsidR="004136D0" w:rsidRPr="00E80E53" w:rsidRDefault="004136D0" w:rsidP="004136D0">
            <w:pPr>
              <w:jc w:val="center"/>
              <w:rPr>
                <w:rFonts w:ascii="GHEA Grapalat" w:hAnsi="GHEA Grapalat" w:cs="Sylfaen"/>
                <w:sz w:val="20"/>
                <w:szCs w:val="20"/>
              </w:rPr>
            </w:pPr>
          </w:p>
        </w:tc>
        <w:tc>
          <w:tcPr>
            <w:tcW w:w="1529" w:type="dxa"/>
            <w:tcBorders>
              <w:top w:val="single" w:sz="4" w:space="0" w:color="auto"/>
              <w:left w:val="single" w:sz="4" w:space="0" w:color="auto"/>
              <w:bottom w:val="single" w:sz="4" w:space="0" w:color="auto"/>
              <w:right w:val="single" w:sz="4" w:space="0" w:color="auto"/>
            </w:tcBorders>
          </w:tcPr>
          <w:p w:rsidR="004136D0" w:rsidRPr="00E80E53" w:rsidRDefault="004136D0" w:rsidP="004136D0">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4136D0" w:rsidRPr="00E80E53" w:rsidRDefault="007730B1" w:rsidP="004136D0">
            <w:pPr>
              <w:jc w:val="center"/>
              <w:rPr>
                <w:rFonts w:ascii="GHEA Grapalat" w:hAnsi="GHEA Grapalat" w:cs="Calibri"/>
                <w:bCs/>
                <w:color w:val="000000"/>
                <w:sz w:val="20"/>
                <w:szCs w:val="20"/>
              </w:rPr>
            </w:pPr>
            <w:r>
              <w:rPr>
                <w:rFonts w:ascii="GHEA Grapalat" w:hAnsi="GHEA Grapalat" w:cs="Calibri"/>
                <w:bCs/>
                <w:color w:val="000000"/>
                <w:sz w:val="20"/>
                <w:szCs w:val="20"/>
              </w:rPr>
              <w:t>13</w:t>
            </w:r>
            <w:r w:rsidR="004136D0" w:rsidRPr="00E80E53">
              <w:rPr>
                <w:rFonts w:ascii="GHEA Grapalat" w:hAnsi="GHEA Grapalat" w:cs="Calibri"/>
                <w:bCs/>
                <w:color w:val="000000"/>
                <w:sz w:val="20"/>
                <w:szCs w:val="20"/>
              </w:rPr>
              <w:t>0</w:t>
            </w:r>
          </w:p>
          <w:p w:rsidR="004136D0" w:rsidRPr="00E80E53" w:rsidRDefault="004136D0" w:rsidP="004136D0">
            <w:pPr>
              <w:jc w:val="center"/>
              <w:rPr>
                <w:rFonts w:ascii="GHEA Grapalat" w:hAnsi="GHEA Grapalat" w:cs="Sylfaen"/>
                <w:sz w:val="20"/>
                <w:szCs w:val="20"/>
              </w:rPr>
            </w:pPr>
          </w:p>
        </w:tc>
        <w:tc>
          <w:tcPr>
            <w:tcW w:w="2020" w:type="dxa"/>
            <w:tcBorders>
              <w:top w:val="single" w:sz="4" w:space="0" w:color="auto"/>
              <w:left w:val="single" w:sz="4" w:space="0" w:color="auto"/>
              <w:bottom w:val="single" w:sz="4" w:space="0" w:color="auto"/>
              <w:right w:val="single" w:sz="4" w:space="0" w:color="auto"/>
            </w:tcBorders>
          </w:tcPr>
          <w:p w:rsidR="004136D0" w:rsidRPr="00E80E53" w:rsidRDefault="004136D0" w:rsidP="004136D0">
            <w:pPr>
              <w:rPr>
                <w:rFonts w:ascii="GHEA Grapalat" w:hAnsi="GHEA Grapalat"/>
                <w:sz w:val="20"/>
                <w:szCs w:val="20"/>
              </w:rPr>
            </w:pPr>
            <w:r w:rsidRPr="00E80E53">
              <w:rPr>
                <w:rFonts w:ascii="GHEA Grapalat" w:hAnsi="GHEA Grapalat"/>
                <w:sz w:val="20"/>
                <w:szCs w:val="20"/>
              </w:rPr>
              <w:t>Պայմանագիրը ուժի մեջ մտնելուց 20 օրացույցային օր հետո--15.12.2022 թ. Համաձայն գնորդի կողմից նախօրոք ներկայացված պատվերի</w:t>
            </w:r>
          </w:p>
        </w:tc>
      </w:tr>
      <w:tr w:rsidR="00A25AC4" w:rsidRPr="00E80E53" w:rsidTr="007730B1">
        <w:trPr>
          <w:trHeight w:val="246"/>
        </w:trPr>
        <w:tc>
          <w:tcPr>
            <w:tcW w:w="563" w:type="dxa"/>
          </w:tcPr>
          <w:p w:rsidR="00A25AC4" w:rsidRPr="00E80E53" w:rsidRDefault="00A25AC4" w:rsidP="00A25AC4">
            <w:pPr>
              <w:rPr>
                <w:rFonts w:ascii="GHEA Grapalat" w:hAnsi="GHEA Grapalat"/>
                <w:sz w:val="20"/>
                <w:szCs w:val="20"/>
              </w:rPr>
            </w:pPr>
            <w:r w:rsidRPr="00E80E53">
              <w:rPr>
                <w:rFonts w:ascii="GHEA Grapalat" w:hAnsi="GHEA Grapalat"/>
                <w:sz w:val="20"/>
                <w:szCs w:val="20"/>
              </w:rPr>
              <w:t>2</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15512000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Թթվասեր</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ՀՀ կամ համ</w:t>
            </w:r>
            <w:r w:rsidRPr="00E80E53">
              <w:rPr>
                <w:rFonts w:ascii="GHEA Grapalat" w:hAnsi="GHEA Grapalat"/>
                <w:sz w:val="20"/>
                <w:szCs w:val="20"/>
              </w:rPr>
              <w:lastRenderedPageBreak/>
              <w:t>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rPr>
            </w:pPr>
            <w:r w:rsidRPr="00E80E53">
              <w:rPr>
                <w:rFonts w:ascii="GHEA Grapalat" w:hAnsi="GHEA Grapalat"/>
                <w:color w:val="000000"/>
                <w:sz w:val="20"/>
                <w:szCs w:val="20"/>
                <w:shd w:val="clear" w:color="auto" w:fill="FFFFFF"/>
              </w:rPr>
              <w:lastRenderedPageBreak/>
              <w:t xml:space="preserve">Թարմ կովի կաթից, յուղայնությունը`             20 %-ից ոչ </w:t>
            </w:r>
            <w:proofErr w:type="gramStart"/>
            <w:r w:rsidRPr="00E80E53">
              <w:rPr>
                <w:rFonts w:ascii="GHEA Grapalat" w:hAnsi="GHEA Grapalat"/>
                <w:color w:val="000000"/>
                <w:sz w:val="20"/>
                <w:szCs w:val="20"/>
                <w:shd w:val="clear" w:color="auto" w:fill="FFFFFF"/>
              </w:rPr>
              <w:t xml:space="preserve">պակաս,   </w:t>
            </w:r>
            <w:proofErr w:type="gramEnd"/>
            <w:r w:rsidRPr="00E80E53">
              <w:rPr>
                <w:rFonts w:ascii="GHEA Grapalat" w:hAnsi="GHEA Grapalat"/>
                <w:color w:val="000000"/>
                <w:sz w:val="20"/>
                <w:szCs w:val="20"/>
                <w:shd w:val="clear" w:color="auto" w:fill="FFFFFF"/>
              </w:rPr>
              <w:t xml:space="preserve"> թթվայնությունը` 65-100 0T, անվտանգությունը և մակնշումը` </w:t>
            </w:r>
            <w:r w:rsidRPr="00E80E53">
              <w:rPr>
                <w:rFonts w:ascii="GHEA Grapalat" w:hAnsi="GHEA Grapalat"/>
                <w:color w:val="000000"/>
                <w:sz w:val="20"/>
                <w:szCs w:val="20"/>
                <w:shd w:val="clear" w:color="auto" w:fill="FFFFFF"/>
              </w:rPr>
              <w:lastRenderedPageBreak/>
              <w:t>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lastRenderedPageBreak/>
              <w:t>կգ</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1700</w:t>
            </w:r>
          </w:p>
          <w:p w:rsidR="00A25AC4" w:rsidRPr="00E80E53" w:rsidRDefault="00A25AC4" w:rsidP="00A25AC4">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40800</w:t>
            </w:r>
          </w:p>
          <w:p w:rsidR="00A25AC4" w:rsidRPr="00E80E53" w:rsidRDefault="00A25AC4" w:rsidP="00A25AC4">
            <w:pP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24</w:t>
            </w:r>
          </w:p>
          <w:p w:rsidR="00A25AC4" w:rsidRPr="00E80E53" w:rsidRDefault="00A25AC4" w:rsidP="00A25AC4">
            <w:pPr>
              <w:rPr>
                <w:rFonts w:ascii="GHEA Grapalat" w:hAnsi="GHEA Grapalat" w:cs="Sylfaen"/>
                <w:sz w:val="20"/>
                <w:szCs w:val="20"/>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w:t>
            </w:r>
            <w:r w:rsidRPr="00E80E53">
              <w:rPr>
                <w:rFonts w:ascii="GHEA Grapalat" w:hAnsi="GHEA Grapalat"/>
                <w:sz w:val="20"/>
                <w:szCs w:val="20"/>
                <w:lang w:val="hy-AM"/>
              </w:rPr>
              <w:lastRenderedPageBreak/>
              <w:t>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lastRenderedPageBreak/>
              <w:t>24</w:t>
            </w:r>
          </w:p>
          <w:p w:rsidR="00A25AC4" w:rsidRPr="00E80E53" w:rsidRDefault="00A25AC4" w:rsidP="00A25AC4">
            <w:pPr>
              <w:jc w:val="center"/>
              <w:rPr>
                <w:rFonts w:ascii="GHEA Grapalat" w:hAnsi="GHEA Grapalat" w:cs="Sylfaen"/>
                <w:sz w:val="20"/>
                <w:szCs w:val="20"/>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Պայմանագիրը ուժի մեջ մտնելուց 20 օրացույցային </w:t>
            </w:r>
            <w:r w:rsidRPr="00E80E53">
              <w:rPr>
                <w:rFonts w:ascii="GHEA Grapalat" w:hAnsi="GHEA Grapalat"/>
                <w:sz w:val="20"/>
                <w:szCs w:val="20"/>
              </w:rPr>
              <w:lastRenderedPageBreak/>
              <w:t>օր հետո--15.12.2022թ. Համաձայն գնորդի կողմից նախօրոք ներկայացված պատվերի</w:t>
            </w:r>
          </w:p>
        </w:tc>
      </w:tr>
      <w:tr w:rsidR="00A25AC4" w:rsidRPr="00E80E53" w:rsidTr="007730B1">
        <w:trPr>
          <w:trHeight w:val="246"/>
        </w:trPr>
        <w:tc>
          <w:tcPr>
            <w:tcW w:w="563" w:type="dxa"/>
          </w:tcPr>
          <w:p w:rsidR="00A25AC4" w:rsidRPr="00E80E53" w:rsidRDefault="007730B1" w:rsidP="00A25AC4">
            <w:pPr>
              <w:rPr>
                <w:rFonts w:ascii="GHEA Grapalat" w:hAnsi="GHEA Grapalat"/>
                <w:sz w:val="20"/>
                <w:szCs w:val="20"/>
              </w:rPr>
            </w:pPr>
            <w:r>
              <w:rPr>
                <w:rFonts w:ascii="GHEA Grapalat" w:hAnsi="GHEA Grapalat"/>
                <w:sz w:val="20"/>
                <w:szCs w:val="20"/>
              </w:rPr>
              <w:lastRenderedPageBreak/>
              <w:t>3</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1129AE" w:rsidP="00A25AC4">
            <w:pPr>
              <w:jc w:val="right"/>
              <w:rPr>
                <w:rFonts w:ascii="GHEA Grapalat" w:hAnsi="GHEA Grapalat" w:cs="Calibri"/>
                <w:bCs/>
                <w:color w:val="000000"/>
                <w:sz w:val="20"/>
                <w:szCs w:val="20"/>
              </w:rPr>
            </w:pPr>
            <w:r>
              <w:rPr>
                <w:rFonts w:ascii="GHEA Grapalat" w:hAnsi="GHEA Grapalat" w:cs="Calibri"/>
                <w:bCs/>
                <w:color w:val="000000"/>
                <w:sz w:val="20"/>
                <w:szCs w:val="20"/>
              </w:rPr>
              <w:t>0</w:t>
            </w:r>
            <w:r w:rsidR="00A25AC4" w:rsidRPr="00E80E53">
              <w:rPr>
                <w:rFonts w:ascii="GHEA Grapalat" w:hAnsi="GHEA Grapalat" w:cs="Calibri"/>
                <w:bCs/>
                <w:color w:val="000000"/>
                <w:sz w:val="20"/>
                <w:szCs w:val="20"/>
              </w:rPr>
              <w:t>3221410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Կաղամբ</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p>
          <w:p w:rsidR="00A25AC4" w:rsidRPr="00E80E53" w:rsidRDefault="00A25AC4" w:rsidP="00A25AC4">
            <w:pPr>
              <w:rPr>
                <w:rFonts w:ascii="GHEA Grapalat" w:hAnsi="GHEA Grapalat"/>
                <w:sz w:val="20"/>
                <w:szCs w:val="20"/>
                <w:lang w:val="ru-RU"/>
              </w:rPr>
            </w:pPr>
          </w:p>
          <w:p w:rsidR="00A25AC4" w:rsidRPr="00E80E53" w:rsidRDefault="00A25AC4" w:rsidP="00A25AC4">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olor w:val="000000"/>
                <w:sz w:val="20"/>
                <w:szCs w:val="20"/>
                <w:shd w:val="clear" w:color="auto" w:fill="FFFFFF"/>
              </w:rPr>
            </w:pPr>
            <w:r w:rsidRPr="00E80E53">
              <w:rPr>
                <w:rFonts w:ascii="GHEA Grapalat" w:hAnsi="GHEA Grapalat"/>
                <w:color w:val="000000"/>
                <w:sz w:val="20"/>
                <w:szCs w:val="20"/>
                <w:shd w:val="clear" w:color="auto" w:fill="FFFFFF"/>
              </w:rPr>
              <w:t xml:space="preserve">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ավելի:Մեխանիկական վնասվածքներով, ճաքերով, ցրտահարված գլուխների մթերումը չի թույլատրվում:Մաքրված գլուխների քաշը ոչ պակաս - 0.7 կգ </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eastAsia="Tahoma" w:hAnsi="GHEA Grapalat" w:cs="Tahoma"/>
                <w:sz w:val="20"/>
                <w:szCs w:val="20"/>
              </w:rPr>
            </w:pPr>
          </w:p>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350</w:t>
            </w:r>
          </w:p>
          <w:p w:rsidR="00A25AC4" w:rsidRPr="00E80E53" w:rsidRDefault="00A25AC4" w:rsidP="00A25AC4">
            <w:pPr>
              <w:rPr>
                <w:rFonts w:ascii="GHEA Grapalat" w:hAnsi="GHEA Grapalat"/>
                <w:sz w:val="20"/>
                <w:szCs w:val="20"/>
                <w:lang w:val="ru-RU"/>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52500</w:t>
            </w:r>
          </w:p>
          <w:p w:rsidR="00A25AC4" w:rsidRPr="00E80E53" w:rsidRDefault="00A25AC4" w:rsidP="00A25AC4">
            <w:pPr>
              <w:rPr>
                <w:rFonts w:ascii="GHEA Grapalat" w:hAnsi="GHEA Grapalat"/>
                <w:sz w:val="20"/>
                <w:szCs w:val="20"/>
                <w:lang w:val="ru-RU"/>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150</w:t>
            </w:r>
          </w:p>
          <w:p w:rsidR="00A25AC4" w:rsidRPr="00E80E53" w:rsidRDefault="00A25AC4" w:rsidP="00A25AC4">
            <w:pPr>
              <w:rPr>
                <w:rFonts w:ascii="GHEA Grapalat" w:hAnsi="GHEA Grapalat"/>
                <w:sz w:val="20"/>
                <w:szCs w:val="20"/>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150</w:t>
            </w:r>
          </w:p>
          <w:p w:rsidR="00A25AC4" w:rsidRPr="00E80E53" w:rsidRDefault="00A25AC4" w:rsidP="00A25AC4">
            <w:pPr>
              <w:rPr>
                <w:rFonts w:ascii="GHEA Grapalat" w:hAnsi="GHEA Grapalat"/>
                <w:sz w:val="20"/>
                <w:szCs w:val="20"/>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rPr>
            </w:pPr>
            <w:r w:rsidRPr="00E80E53">
              <w:rPr>
                <w:rFonts w:ascii="GHEA Grapalat" w:hAnsi="GHEA Grapalat"/>
                <w:sz w:val="20"/>
                <w:szCs w:val="20"/>
              </w:rPr>
              <w:t>Պայմանագիրը ուժի մեջ մտնելուց 20 օրացույցային օր հետո--15.12.2022թ. Համաձայն գնորդի կողմից նախօրոք ներկայացված պատվերի</w:t>
            </w:r>
          </w:p>
        </w:tc>
      </w:tr>
      <w:tr w:rsidR="00A25AC4" w:rsidRPr="00E80E53" w:rsidTr="007730B1">
        <w:trPr>
          <w:trHeight w:val="246"/>
        </w:trPr>
        <w:tc>
          <w:tcPr>
            <w:tcW w:w="563" w:type="dxa"/>
          </w:tcPr>
          <w:p w:rsidR="00A25AC4" w:rsidRPr="00E80E53" w:rsidRDefault="007730B1" w:rsidP="00A25AC4">
            <w:pPr>
              <w:rPr>
                <w:rFonts w:ascii="GHEA Grapalat" w:hAnsi="GHEA Grapalat"/>
                <w:sz w:val="20"/>
                <w:szCs w:val="20"/>
              </w:rPr>
            </w:pPr>
            <w:r>
              <w:rPr>
                <w:rFonts w:ascii="GHEA Grapalat" w:hAnsi="GHEA Grapalat"/>
                <w:sz w:val="20"/>
                <w:szCs w:val="20"/>
              </w:rPr>
              <w:t>4</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15331161</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Սոխ /գլուխ/</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olor w:val="000000"/>
                <w:sz w:val="20"/>
                <w:szCs w:val="20"/>
                <w:shd w:val="clear" w:color="auto" w:fill="FFFFFF"/>
              </w:rPr>
            </w:pPr>
            <w:proofErr w:type="gramStart"/>
            <w:r w:rsidRPr="00E80E53">
              <w:rPr>
                <w:rFonts w:ascii="GHEA Grapalat" w:hAnsi="GHEA Grapalat"/>
                <w:sz w:val="20"/>
                <w:szCs w:val="20"/>
              </w:rPr>
              <w:t xml:space="preserve">Թարմ,  </w:t>
            </w:r>
            <w:bookmarkStart w:id="14" w:name="_GoBack"/>
            <w:bookmarkEnd w:id="14"/>
            <w:r w:rsidRPr="00E80E53">
              <w:rPr>
                <w:rFonts w:ascii="GHEA Grapalat" w:hAnsi="GHEA Grapalat"/>
                <w:sz w:val="20"/>
                <w:szCs w:val="20"/>
              </w:rPr>
              <w:t>կիսակծու</w:t>
            </w:r>
            <w:proofErr w:type="gramEnd"/>
            <w:r w:rsidRPr="00E80E53">
              <w:rPr>
                <w:rFonts w:ascii="GHEA Grapalat" w:hAnsi="GHEA Grapalat"/>
                <w:sz w:val="20"/>
                <w:szCs w:val="20"/>
              </w:rPr>
              <w:t xml:space="preserve"> կամ քաղցր, ընտիր տեսակի, նեղ մասի տրամագ</w:t>
            </w:r>
            <w:r>
              <w:rPr>
                <w:rFonts w:ascii="GHEA Grapalat" w:hAnsi="GHEA Grapalat"/>
                <w:sz w:val="20"/>
                <w:szCs w:val="20"/>
              </w:rPr>
              <w:t xml:space="preserve">իծը 3 սմ-ից ոչ պակաս, </w:t>
            </w:r>
            <w:r w:rsidRPr="00E80E53">
              <w:rPr>
                <w:rFonts w:ascii="GHEA Grapalat" w:hAnsi="GHEA Grapalat"/>
                <w:sz w:val="20"/>
                <w:szCs w:val="20"/>
              </w:rPr>
              <w:t xml:space="preserve">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350</w:t>
            </w:r>
          </w:p>
          <w:p w:rsidR="00A25AC4" w:rsidRPr="00E80E53" w:rsidRDefault="00A25AC4" w:rsidP="00A25AC4">
            <w:pPr>
              <w:jc w:val="center"/>
              <w:rPr>
                <w:rFonts w:ascii="GHEA Grapalat" w:hAnsi="GHEA Grapalat"/>
                <w:sz w:val="20"/>
                <w:szCs w:val="20"/>
                <w:lang w:val="ru-RU"/>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30800</w:t>
            </w:r>
          </w:p>
          <w:p w:rsidR="00A25AC4" w:rsidRPr="00E80E53" w:rsidRDefault="00A25AC4" w:rsidP="00A25AC4">
            <w:pPr>
              <w:rPr>
                <w:rFonts w:ascii="GHEA Grapalat" w:hAnsi="GHEA Grapalat"/>
                <w:sz w:val="20"/>
                <w:szCs w:val="20"/>
                <w:lang w:val="ru-RU"/>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88</w:t>
            </w:r>
          </w:p>
          <w:p w:rsidR="00A25AC4" w:rsidRPr="00E80E53" w:rsidRDefault="00A25AC4" w:rsidP="00A25AC4">
            <w:pPr>
              <w:rPr>
                <w:rFonts w:ascii="GHEA Grapalat" w:hAnsi="GHEA Grapalat"/>
                <w:sz w:val="20"/>
                <w:szCs w:val="20"/>
                <w:lang w:val="ru-RU"/>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lang w:val="ru-RU"/>
              </w:rPr>
            </w:pPr>
            <w:r w:rsidRPr="00E80E53">
              <w:rPr>
                <w:rFonts w:ascii="GHEA Grapalat" w:hAnsi="GHEA Grapalat"/>
                <w:sz w:val="20"/>
                <w:szCs w:val="20"/>
              </w:rPr>
              <w:t>գ</w:t>
            </w:r>
            <w:r w:rsidRPr="00E80E53">
              <w:rPr>
                <w:rFonts w:ascii="GHEA Grapalat" w:hAnsi="GHEA Grapalat"/>
                <w:sz w:val="20"/>
                <w:szCs w:val="20"/>
                <w:lang w:val="ru-RU"/>
              </w:rPr>
              <w:t xml:space="preserve">. </w:t>
            </w:r>
            <w:r w:rsidRPr="00E80E53">
              <w:rPr>
                <w:rFonts w:ascii="GHEA Grapalat" w:hAnsi="GHEA Grapalat"/>
                <w:sz w:val="20"/>
                <w:szCs w:val="20"/>
                <w:lang w:val="hy-AM"/>
              </w:rPr>
              <w:t>Փոքր Վեդի</w:t>
            </w:r>
            <w:r w:rsidRPr="00E80E53">
              <w:rPr>
                <w:rFonts w:ascii="GHEA Grapalat" w:hAnsi="GHEA Grapalat"/>
                <w:sz w:val="20"/>
                <w:szCs w:val="20"/>
                <w:lang w:val="ru-RU"/>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88</w:t>
            </w:r>
          </w:p>
          <w:p w:rsidR="00A25AC4" w:rsidRPr="00E80E53" w:rsidRDefault="00A25AC4" w:rsidP="00A25AC4">
            <w:pPr>
              <w:rPr>
                <w:rFonts w:ascii="GHEA Grapalat" w:hAnsi="GHEA Grapalat"/>
                <w:sz w:val="20"/>
                <w:szCs w:val="20"/>
                <w:lang w:val="ru-RU"/>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lang w:val="ru-RU"/>
              </w:rPr>
            </w:pPr>
            <w:r w:rsidRPr="00E80E53">
              <w:rPr>
                <w:rFonts w:ascii="GHEA Grapalat" w:hAnsi="GHEA Grapalat"/>
                <w:sz w:val="20"/>
                <w:szCs w:val="20"/>
              </w:rPr>
              <w:t>Պայմանագիրըուժիմեջմտնելուց</w:t>
            </w:r>
            <w:r w:rsidRPr="00E80E53">
              <w:rPr>
                <w:rFonts w:ascii="GHEA Grapalat" w:hAnsi="GHEA Grapalat"/>
                <w:sz w:val="20"/>
                <w:szCs w:val="20"/>
                <w:lang w:val="ru-RU"/>
              </w:rPr>
              <w:t xml:space="preserve"> 20 </w:t>
            </w:r>
            <w:r w:rsidRPr="00E80E53">
              <w:rPr>
                <w:rFonts w:ascii="GHEA Grapalat" w:hAnsi="GHEA Grapalat"/>
                <w:sz w:val="20"/>
                <w:szCs w:val="20"/>
              </w:rPr>
              <w:t>օրացույցայինօրհետո</w:t>
            </w:r>
            <w:r w:rsidRPr="00E80E53">
              <w:rPr>
                <w:rFonts w:ascii="GHEA Grapalat" w:hAnsi="GHEA Grapalat"/>
                <w:sz w:val="20"/>
                <w:szCs w:val="20"/>
                <w:lang w:val="ru-RU"/>
              </w:rPr>
              <w:t xml:space="preserve">--15.12.2022 </w:t>
            </w:r>
            <w:r w:rsidRPr="00E80E53">
              <w:rPr>
                <w:rFonts w:ascii="GHEA Grapalat" w:hAnsi="GHEA Grapalat"/>
                <w:sz w:val="20"/>
                <w:szCs w:val="20"/>
              </w:rPr>
              <w:t>թ</w:t>
            </w:r>
            <w:r w:rsidRPr="00E80E53">
              <w:rPr>
                <w:rFonts w:ascii="GHEA Grapalat" w:hAnsi="GHEA Grapalat"/>
                <w:sz w:val="20"/>
                <w:szCs w:val="20"/>
                <w:lang w:val="ru-RU"/>
              </w:rPr>
              <w:t xml:space="preserve">. </w:t>
            </w:r>
            <w:r w:rsidRPr="00E80E53">
              <w:rPr>
                <w:rFonts w:ascii="GHEA Grapalat" w:hAnsi="GHEA Grapalat"/>
                <w:sz w:val="20"/>
                <w:szCs w:val="20"/>
              </w:rPr>
              <w:t>Համաձայնգնորդիկողմիցնախօրոքներկայացվածպատվերի</w:t>
            </w:r>
          </w:p>
        </w:tc>
      </w:tr>
      <w:tr w:rsidR="00A25AC4" w:rsidRPr="00E80E53" w:rsidTr="007730B1">
        <w:trPr>
          <w:trHeight w:val="246"/>
        </w:trPr>
        <w:tc>
          <w:tcPr>
            <w:tcW w:w="563" w:type="dxa"/>
          </w:tcPr>
          <w:p w:rsidR="00A25AC4" w:rsidRPr="00E80E53" w:rsidRDefault="007730B1" w:rsidP="00A25AC4">
            <w:pPr>
              <w:rPr>
                <w:rFonts w:ascii="GHEA Grapalat" w:hAnsi="GHEA Grapalat"/>
                <w:sz w:val="20"/>
                <w:szCs w:val="20"/>
              </w:rPr>
            </w:pPr>
            <w:r>
              <w:rPr>
                <w:rFonts w:ascii="GHEA Grapalat" w:hAnsi="GHEA Grapalat"/>
                <w:sz w:val="20"/>
                <w:szCs w:val="20"/>
              </w:rPr>
              <w:t>5</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7730B1" w:rsidP="00A25AC4">
            <w:pPr>
              <w:jc w:val="right"/>
              <w:rPr>
                <w:rFonts w:ascii="GHEA Grapalat" w:hAnsi="GHEA Grapalat" w:cs="Calibri"/>
                <w:bCs/>
                <w:color w:val="000000"/>
                <w:sz w:val="20"/>
                <w:szCs w:val="20"/>
              </w:rPr>
            </w:pPr>
            <w:r>
              <w:rPr>
                <w:rFonts w:ascii="GHEA Grapalat" w:hAnsi="GHEA Grapalat" w:cs="Calibri"/>
                <w:bCs/>
                <w:color w:val="000000"/>
                <w:sz w:val="20"/>
                <w:szCs w:val="20"/>
              </w:rPr>
              <w:t>0</w:t>
            </w:r>
            <w:r w:rsidR="00A25AC4" w:rsidRPr="00E80E53">
              <w:rPr>
                <w:rFonts w:ascii="GHEA Grapalat" w:hAnsi="GHEA Grapalat" w:cs="Calibri"/>
                <w:bCs/>
                <w:color w:val="000000"/>
                <w:sz w:val="20"/>
                <w:szCs w:val="20"/>
              </w:rPr>
              <w:t>3221100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Բազուկ</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p>
          <w:p w:rsidR="00A25AC4" w:rsidRPr="00E80E53" w:rsidRDefault="00A25AC4" w:rsidP="00A25AC4">
            <w:pPr>
              <w:rPr>
                <w:rFonts w:ascii="GHEA Grapalat" w:hAnsi="GHEA Grapalat"/>
                <w:sz w:val="20"/>
                <w:szCs w:val="20"/>
              </w:rPr>
            </w:pPr>
          </w:p>
          <w:p w:rsidR="00A25AC4" w:rsidRPr="00E80E53" w:rsidRDefault="00A25AC4" w:rsidP="00A25AC4">
            <w:pPr>
              <w:rPr>
                <w:rFonts w:ascii="GHEA Grapalat" w:hAnsi="GHEA Grapalat"/>
                <w:sz w:val="20"/>
                <w:szCs w:val="20"/>
              </w:rPr>
            </w:pPr>
            <w:r w:rsidRPr="00E80E53">
              <w:rPr>
                <w:rFonts w:ascii="GHEA Grapalat" w:hAnsi="GHEA Grapalat"/>
                <w:sz w:val="20"/>
                <w:szCs w:val="20"/>
              </w:rPr>
              <w:lastRenderedPageBreak/>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rPr>
            </w:pPr>
            <w:r w:rsidRPr="00E80E53">
              <w:rPr>
                <w:rFonts w:ascii="GHEA Grapalat" w:hAnsi="GHEA Grapalat"/>
                <w:sz w:val="20"/>
                <w:szCs w:val="20"/>
              </w:rPr>
              <w:lastRenderedPageBreak/>
              <w:t xml:space="preserve">Արտաքին տեսքը` արմատապտուղները թարմ, ամբողջական, առանց </w:t>
            </w:r>
            <w:r w:rsidRPr="00E80E53">
              <w:rPr>
                <w:rFonts w:ascii="GHEA Grapalat" w:hAnsi="GHEA Grapalat"/>
                <w:sz w:val="20"/>
                <w:szCs w:val="20"/>
              </w:rPr>
              <w:lastRenderedPageBreak/>
              <w:t>հիվանդությունների, չոր, չկեղտոտված, առանց ճաքերի և վնասվածքների:</w:t>
            </w:r>
            <w:r w:rsidRPr="00E80E53">
              <w:rPr>
                <w:rFonts w:ascii="GHEA Grapalat" w:hAnsi="GHEA Grapalat"/>
                <w:sz w:val="20"/>
                <w:szCs w:val="20"/>
              </w:rPr>
              <w:br/>
              <w:t>Ներքին կառուցվածքը` միջուկը հյութալի, մուգ կարմիր` տարբեր երանգների:</w:t>
            </w:r>
            <w:r w:rsidRPr="00E80E53">
              <w:rPr>
                <w:rFonts w:ascii="GHEA Grapalat" w:hAnsi="GHEA Grapalat"/>
                <w:sz w:val="20"/>
                <w:szCs w:val="20"/>
              </w:rPr>
              <w:br/>
              <w:t xml:space="preserve">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w:t>
            </w:r>
          </w:p>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Արմատապտուղներին կպած հողի </w:t>
            </w:r>
          </w:p>
          <w:p w:rsidR="00A25AC4" w:rsidRPr="00E80E53" w:rsidRDefault="00A25AC4" w:rsidP="00A25AC4">
            <w:pPr>
              <w:jc w:val="center"/>
              <w:rPr>
                <w:rFonts w:ascii="GHEA Grapalat" w:hAnsi="GHEA Grapalat"/>
                <w:sz w:val="20"/>
                <w:szCs w:val="20"/>
              </w:rPr>
            </w:pPr>
            <w:r w:rsidRPr="00E80E53">
              <w:rPr>
                <w:rFonts w:ascii="GHEA Grapalat" w:hAnsi="GHEA Grapalat"/>
                <w:sz w:val="20"/>
                <w:szCs w:val="20"/>
              </w:rPr>
              <w:t xml:space="preserve">քանակությունը ոչ ավել քան ընդհանուր քանակի 1%: </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p>
          <w:p w:rsidR="00A25AC4" w:rsidRPr="00E80E53" w:rsidRDefault="00A25AC4" w:rsidP="00A25AC4">
            <w:pPr>
              <w:jc w:val="center"/>
              <w:rPr>
                <w:rFonts w:ascii="GHEA Grapalat" w:eastAsia="Tahoma" w:hAnsi="GHEA Grapalat" w:cs="Tahoma"/>
                <w:sz w:val="20"/>
                <w:szCs w:val="20"/>
              </w:rPr>
            </w:pPr>
          </w:p>
          <w:p w:rsidR="00A25AC4" w:rsidRPr="00E80E53" w:rsidRDefault="00A25AC4" w:rsidP="00A25AC4">
            <w:pPr>
              <w:jc w:val="center"/>
              <w:rPr>
                <w:rFonts w:ascii="GHEA Grapalat" w:eastAsia="Tahoma" w:hAnsi="GHEA Grapalat" w:cs="Tahoma"/>
                <w:sz w:val="20"/>
                <w:szCs w:val="20"/>
              </w:rPr>
            </w:pPr>
          </w:p>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s="Calibri"/>
                <w:bCs/>
                <w:color w:val="000000"/>
                <w:sz w:val="20"/>
                <w:szCs w:val="20"/>
              </w:rPr>
            </w:pPr>
            <w:r w:rsidRPr="00E80E53">
              <w:rPr>
                <w:rFonts w:ascii="GHEA Grapalat" w:hAnsi="GHEA Grapalat" w:cs="Calibri"/>
                <w:bCs/>
                <w:color w:val="000000"/>
                <w:sz w:val="20"/>
                <w:szCs w:val="20"/>
              </w:rPr>
              <w:lastRenderedPageBreak/>
              <w:t>450</w:t>
            </w:r>
          </w:p>
          <w:p w:rsidR="00A25AC4" w:rsidRPr="00E80E53" w:rsidRDefault="00A25AC4" w:rsidP="00A25AC4">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6300</w:t>
            </w:r>
          </w:p>
          <w:p w:rsidR="00A25AC4" w:rsidRPr="00E80E53" w:rsidRDefault="00A25AC4" w:rsidP="00A25AC4">
            <w:pPr>
              <w:jc w:val="center"/>
              <w:rPr>
                <w:rFonts w:ascii="GHEA Grapalat" w:hAnsi="GHEA Grapalat"/>
                <w:sz w:val="20"/>
                <w:szCs w:val="20"/>
                <w:lang w:val="ru-RU"/>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14</w:t>
            </w:r>
          </w:p>
          <w:p w:rsidR="00A25AC4" w:rsidRPr="00E80E53" w:rsidRDefault="00A25AC4" w:rsidP="00A25AC4">
            <w:pPr>
              <w:jc w:val="center"/>
              <w:rPr>
                <w:rFonts w:ascii="GHEA Grapalat" w:hAnsi="GHEA Grapalat"/>
                <w:sz w:val="20"/>
                <w:szCs w:val="20"/>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w:t>
            </w:r>
            <w:r w:rsidRPr="00E80E53">
              <w:rPr>
                <w:rFonts w:ascii="GHEA Grapalat" w:hAnsi="GHEA Grapalat"/>
                <w:sz w:val="20"/>
                <w:szCs w:val="20"/>
                <w:lang w:val="hy-AM"/>
              </w:rPr>
              <w:lastRenderedPageBreak/>
              <w:t>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lastRenderedPageBreak/>
              <w:t>14</w:t>
            </w:r>
          </w:p>
          <w:p w:rsidR="00A25AC4" w:rsidRPr="00E80E53" w:rsidRDefault="00A25AC4" w:rsidP="00A25AC4">
            <w:pPr>
              <w:jc w:val="center"/>
              <w:rPr>
                <w:rFonts w:ascii="GHEA Grapalat" w:hAnsi="GHEA Grapalat"/>
                <w:sz w:val="20"/>
                <w:szCs w:val="20"/>
                <w:lang w:val="ru-RU"/>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lang w:val="ru-RU"/>
              </w:rPr>
            </w:pPr>
          </w:p>
          <w:p w:rsidR="00A25AC4" w:rsidRPr="00E80E53" w:rsidRDefault="00A25AC4" w:rsidP="00A25AC4">
            <w:pPr>
              <w:jc w:val="center"/>
              <w:rPr>
                <w:rFonts w:ascii="GHEA Grapalat" w:hAnsi="GHEA Grapalat"/>
                <w:sz w:val="20"/>
                <w:szCs w:val="20"/>
                <w:lang w:val="ru-RU"/>
              </w:rPr>
            </w:pPr>
          </w:p>
          <w:p w:rsidR="00A25AC4" w:rsidRPr="00E80E53" w:rsidRDefault="00A25AC4" w:rsidP="00A25AC4">
            <w:pPr>
              <w:jc w:val="center"/>
              <w:rPr>
                <w:rFonts w:ascii="GHEA Grapalat" w:hAnsi="GHEA Grapalat"/>
                <w:sz w:val="20"/>
                <w:szCs w:val="20"/>
                <w:lang w:val="ru-RU"/>
              </w:rPr>
            </w:pPr>
          </w:p>
          <w:p w:rsidR="00A25AC4" w:rsidRPr="00E80E53" w:rsidRDefault="00A25AC4" w:rsidP="00A25AC4">
            <w:pPr>
              <w:jc w:val="center"/>
              <w:rPr>
                <w:rFonts w:ascii="GHEA Grapalat" w:hAnsi="GHEA Grapalat"/>
                <w:sz w:val="20"/>
                <w:szCs w:val="20"/>
                <w:lang w:val="ru-RU"/>
              </w:rPr>
            </w:pPr>
            <w:r w:rsidRPr="00E80E53">
              <w:rPr>
                <w:rFonts w:ascii="GHEA Grapalat" w:hAnsi="GHEA Grapalat"/>
                <w:sz w:val="20"/>
                <w:szCs w:val="20"/>
              </w:rPr>
              <w:t>Պայմանագիրըուժիմեջմտնելուց</w:t>
            </w:r>
            <w:r w:rsidRPr="00E80E53">
              <w:rPr>
                <w:rFonts w:ascii="GHEA Grapalat" w:hAnsi="GHEA Grapalat"/>
                <w:sz w:val="20"/>
                <w:szCs w:val="20"/>
                <w:lang w:val="ru-RU"/>
              </w:rPr>
              <w:t xml:space="preserve"> 20 </w:t>
            </w:r>
            <w:r w:rsidRPr="00E80E53">
              <w:rPr>
                <w:rFonts w:ascii="GHEA Grapalat" w:hAnsi="GHEA Grapalat"/>
                <w:sz w:val="20"/>
                <w:szCs w:val="20"/>
              </w:rPr>
              <w:t>օրացույցայինօրհետո</w:t>
            </w:r>
            <w:r w:rsidRPr="00E80E53">
              <w:rPr>
                <w:rFonts w:ascii="GHEA Grapalat" w:hAnsi="GHEA Grapalat"/>
                <w:sz w:val="20"/>
                <w:szCs w:val="20"/>
                <w:lang w:val="ru-RU"/>
              </w:rPr>
              <w:t>--15.12.2022</w:t>
            </w:r>
            <w:r w:rsidRPr="00E80E53">
              <w:rPr>
                <w:rFonts w:ascii="GHEA Grapalat" w:hAnsi="GHEA Grapalat"/>
                <w:sz w:val="20"/>
                <w:szCs w:val="20"/>
              </w:rPr>
              <w:t>թ</w:t>
            </w:r>
            <w:r w:rsidRPr="00E80E53">
              <w:rPr>
                <w:rFonts w:ascii="GHEA Grapalat" w:hAnsi="GHEA Grapalat"/>
                <w:sz w:val="20"/>
                <w:szCs w:val="20"/>
                <w:lang w:val="ru-RU"/>
              </w:rPr>
              <w:t xml:space="preserve">. </w:t>
            </w:r>
            <w:r w:rsidRPr="00E80E53">
              <w:rPr>
                <w:rFonts w:ascii="GHEA Grapalat" w:hAnsi="GHEA Grapalat"/>
                <w:sz w:val="20"/>
                <w:szCs w:val="20"/>
              </w:rPr>
              <w:t>Համաձայնգնորդիկողմիցնախօրոքներկայացվածպատվերի</w:t>
            </w:r>
          </w:p>
        </w:tc>
      </w:tr>
      <w:tr w:rsidR="00A25AC4" w:rsidRPr="00E80E53" w:rsidTr="007730B1">
        <w:trPr>
          <w:trHeight w:val="246"/>
        </w:trPr>
        <w:tc>
          <w:tcPr>
            <w:tcW w:w="563" w:type="dxa"/>
          </w:tcPr>
          <w:p w:rsidR="00A25AC4" w:rsidRPr="00E80E53" w:rsidRDefault="007730B1" w:rsidP="00A25AC4">
            <w:pPr>
              <w:rPr>
                <w:rFonts w:ascii="GHEA Grapalat" w:hAnsi="GHEA Grapalat"/>
                <w:sz w:val="20"/>
                <w:szCs w:val="20"/>
              </w:rPr>
            </w:pPr>
            <w:r>
              <w:rPr>
                <w:rFonts w:ascii="GHEA Grapalat" w:hAnsi="GHEA Grapalat"/>
                <w:sz w:val="20"/>
                <w:szCs w:val="20"/>
              </w:rPr>
              <w:lastRenderedPageBreak/>
              <w:t>6</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7730B1" w:rsidP="00A25AC4">
            <w:pPr>
              <w:jc w:val="right"/>
              <w:rPr>
                <w:rFonts w:ascii="GHEA Grapalat" w:hAnsi="GHEA Grapalat" w:cs="Calibri"/>
                <w:bCs/>
                <w:color w:val="000000"/>
                <w:sz w:val="20"/>
                <w:szCs w:val="20"/>
              </w:rPr>
            </w:pPr>
            <w:r>
              <w:rPr>
                <w:rFonts w:ascii="GHEA Grapalat" w:hAnsi="GHEA Grapalat" w:cs="Calibri"/>
                <w:bCs/>
                <w:color w:val="000000"/>
                <w:sz w:val="20"/>
                <w:szCs w:val="20"/>
              </w:rPr>
              <w:t>0</w:t>
            </w:r>
            <w:r w:rsidR="00A25AC4" w:rsidRPr="00E80E53">
              <w:rPr>
                <w:rFonts w:ascii="GHEA Grapalat" w:hAnsi="GHEA Grapalat" w:cs="Calibri"/>
                <w:bCs/>
                <w:color w:val="000000"/>
                <w:sz w:val="20"/>
                <w:szCs w:val="20"/>
              </w:rPr>
              <w:t>3221110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Գազար</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rPr>
            </w:pPr>
            <w:r w:rsidRPr="00E80E53">
              <w:rPr>
                <w:rFonts w:ascii="GHEA Grapalat" w:hAnsi="GHEA Grapalat"/>
                <w:sz w:val="20"/>
                <w:szCs w:val="20"/>
              </w:rPr>
              <w:t>Սովորական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450</w:t>
            </w:r>
          </w:p>
          <w:p w:rsidR="00A25AC4" w:rsidRPr="00E80E53" w:rsidRDefault="00A25AC4" w:rsidP="00A25AC4">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8100</w:t>
            </w:r>
          </w:p>
          <w:p w:rsidR="00A25AC4" w:rsidRPr="00E80E53" w:rsidRDefault="00A25AC4" w:rsidP="00A25AC4">
            <w:pPr>
              <w:jc w:val="cente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18</w:t>
            </w:r>
          </w:p>
          <w:p w:rsidR="00A25AC4" w:rsidRPr="00E80E53" w:rsidRDefault="00A25AC4" w:rsidP="00A25AC4">
            <w:pPr>
              <w:jc w:val="center"/>
              <w:rPr>
                <w:rFonts w:ascii="GHEA Grapalat" w:hAnsi="GHEA Grapalat"/>
                <w:sz w:val="20"/>
                <w:szCs w:val="20"/>
                <w:lang w:val="ru-RU"/>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lang w:val="ru-RU"/>
              </w:rPr>
            </w:pPr>
            <w:r w:rsidRPr="00E80E53">
              <w:rPr>
                <w:rFonts w:ascii="GHEA Grapalat" w:hAnsi="GHEA Grapalat"/>
                <w:sz w:val="20"/>
                <w:szCs w:val="20"/>
              </w:rPr>
              <w:t>գ</w:t>
            </w:r>
            <w:r w:rsidRPr="00E80E53">
              <w:rPr>
                <w:rFonts w:ascii="GHEA Grapalat" w:hAnsi="GHEA Grapalat"/>
                <w:sz w:val="20"/>
                <w:szCs w:val="20"/>
                <w:lang w:val="ru-RU"/>
              </w:rPr>
              <w:t xml:space="preserve">. </w:t>
            </w:r>
            <w:r w:rsidRPr="00E80E53">
              <w:rPr>
                <w:rFonts w:ascii="GHEA Grapalat" w:hAnsi="GHEA Grapalat"/>
                <w:sz w:val="20"/>
                <w:szCs w:val="20"/>
                <w:lang w:val="hy-AM"/>
              </w:rPr>
              <w:t>Փոքր Վեդի</w:t>
            </w:r>
            <w:r w:rsidRPr="00E80E53">
              <w:rPr>
                <w:rFonts w:ascii="GHEA Grapalat" w:hAnsi="GHEA Grapalat"/>
                <w:sz w:val="20"/>
                <w:szCs w:val="20"/>
                <w:lang w:val="ru-RU"/>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18</w:t>
            </w:r>
          </w:p>
          <w:p w:rsidR="00A25AC4" w:rsidRPr="00E80E53" w:rsidRDefault="00A25AC4" w:rsidP="00A25AC4">
            <w:pPr>
              <w:jc w:val="center"/>
              <w:rPr>
                <w:rFonts w:ascii="GHEA Grapalat" w:hAnsi="GHEA Grapalat"/>
                <w:sz w:val="20"/>
                <w:szCs w:val="20"/>
                <w:lang w:val="ru-RU"/>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lang w:val="ru-RU"/>
              </w:rPr>
            </w:pPr>
            <w:r w:rsidRPr="00E80E53">
              <w:rPr>
                <w:rFonts w:ascii="GHEA Grapalat" w:hAnsi="GHEA Grapalat"/>
                <w:sz w:val="20"/>
                <w:szCs w:val="20"/>
              </w:rPr>
              <w:t>Պայմանագիրըուժիմեջմտնելուց</w:t>
            </w:r>
            <w:r w:rsidRPr="00E80E53">
              <w:rPr>
                <w:rFonts w:ascii="GHEA Grapalat" w:hAnsi="GHEA Grapalat"/>
                <w:sz w:val="20"/>
                <w:szCs w:val="20"/>
                <w:lang w:val="ru-RU"/>
              </w:rPr>
              <w:t xml:space="preserve"> 20 </w:t>
            </w:r>
            <w:r w:rsidRPr="00E80E53">
              <w:rPr>
                <w:rFonts w:ascii="GHEA Grapalat" w:hAnsi="GHEA Grapalat"/>
                <w:sz w:val="20"/>
                <w:szCs w:val="20"/>
              </w:rPr>
              <w:t>օրացույցայինօրհետո</w:t>
            </w:r>
            <w:r w:rsidRPr="00E80E53">
              <w:rPr>
                <w:rFonts w:ascii="GHEA Grapalat" w:hAnsi="GHEA Grapalat"/>
                <w:sz w:val="20"/>
                <w:szCs w:val="20"/>
                <w:lang w:val="ru-RU"/>
              </w:rPr>
              <w:t xml:space="preserve">--15.12.2022 </w:t>
            </w:r>
            <w:r w:rsidRPr="00E80E53">
              <w:rPr>
                <w:rFonts w:ascii="GHEA Grapalat" w:hAnsi="GHEA Grapalat"/>
                <w:sz w:val="20"/>
                <w:szCs w:val="20"/>
              </w:rPr>
              <w:t>թ</w:t>
            </w:r>
            <w:r w:rsidRPr="00E80E53">
              <w:rPr>
                <w:rFonts w:ascii="GHEA Grapalat" w:hAnsi="GHEA Grapalat"/>
                <w:sz w:val="20"/>
                <w:szCs w:val="20"/>
                <w:lang w:val="ru-RU"/>
              </w:rPr>
              <w:t xml:space="preserve">. </w:t>
            </w:r>
            <w:r w:rsidRPr="00E80E53">
              <w:rPr>
                <w:rFonts w:ascii="GHEA Grapalat" w:hAnsi="GHEA Grapalat"/>
                <w:sz w:val="20"/>
                <w:szCs w:val="20"/>
              </w:rPr>
              <w:t>Համաձայնգնորդիկողմիցնախօրոքներկայացվածպատվերի</w:t>
            </w:r>
          </w:p>
        </w:tc>
      </w:tr>
      <w:tr w:rsidR="00A25AC4" w:rsidRPr="00E80E53" w:rsidTr="007730B1">
        <w:trPr>
          <w:trHeight w:val="246"/>
        </w:trPr>
        <w:tc>
          <w:tcPr>
            <w:tcW w:w="563" w:type="dxa"/>
          </w:tcPr>
          <w:p w:rsidR="00A25AC4" w:rsidRPr="00E80E53" w:rsidRDefault="007730B1" w:rsidP="00A25AC4">
            <w:pPr>
              <w:rPr>
                <w:rFonts w:ascii="GHEA Grapalat" w:hAnsi="GHEA Grapalat"/>
                <w:sz w:val="20"/>
                <w:szCs w:val="20"/>
              </w:rPr>
            </w:pPr>
            <w:r>
              <w:rPr>
                <w:rFonts w:ascii="GHEA Grapalat" w:hAnsi="GHEA Grapalat"/>
                <w:sz w:val="20"/>
                <w:szCs w:val="20"/>
              </w:rPr>
              <w:t>7</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15551600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Մածուն</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rPr>
            </w:pPr>
            <w:r w:rsidRPr="00E80E53">
              <w:rPr>
                <w:rFonts w:ascii="GHEA Grapalat" w:hAnsi="GHEA Grapalat"/>
                <w:color w:val="000000"/>
                <w:sz w:val="20"/>
                <w:szCs w:val="20"/>
                <w:shd w:val="clear" w:color="auto" w:fill="FFFFFF"/>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550</w:t>
            </w:r>
          </w:p>
          <w:p w:rsidR="00A25AC4" w:rsidRPr="00E80E53" w:rsidRDefault="00A25AC4" w:rsidP="00A25AC4">
            <w:pPr>
              <w:rPr>
                <w:rFonts w:ascii="GHEA Grapalat" w:hAnsi="GHEA Grapalat"/>
                <w:sz w:val="20"/>
                <w:szCs w:val="20"/>
                <w:lang w:val="ru-RU"/>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107250</w:t>
            </w:r>
          </w:p>
          <w:p w:rsidR="00A25AC4" w:rsidRPr="00E80E53" w:rsidRDefault="00A25AC4" w:rsidP="00A25AC4">
            <w:pPr>
              <w:rPr>
                <w:rFonts w:ascii="GHEA Grapalat" w:hAnsi="GHEA Grapalat"/>
                <w:sz w:val="20"/>
                <w:szCs w:val="20"/>
                <w:lang w:val="ru-RU"/>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195</w:t>
            </w:r>
          </w:p>
          <w:p w:rsidR="00A25AC4" w:rsidRPr="00E80E53" w:rsidRDefault="00A25AC4" w:rsidP="00A25AC4">
            <w:pPr>
              <w:jc w:val="center"/>
              <w:rPr>
                <w:rFonts w:ascii="GHEA Grapalat" w:hAnsi="GHEA Grapalat"/>
                <w:sz w:val="20"/>
                <w:szCs w:val="20"/>
                <w:lang w:val="ru-RU"/>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lang w:val="ru-RU"/>
              </w:rPr>
            </w:pPr>
            <w:r w:rsidRPr="00E80E53">
              <w:rPr>
                <w:rFonts w:ascii="GHEA Grapalat" w:hAnsi="GHEA Grapalat"/>
                <w:sz w:val="20"/>
                <w:szCs w:val="20"/>
              </w:rPr>
              <w:t>գ</w:t>
            </w:r>
            <w:r w:rsidRPr="00E80E53">
              <w:rPr>
                <w:rFonts w:ascii="GHEA Grapalat" w:hAnsi="GHEA Grapalat"/>
                <w:sz w:val="20"/>
                <w:szCs w:val="20"/>
                <w:lang w:val="ru-RU"/>
              </w:rPr>
              <w:t xml:space="preserve">. </w:t>
            </w:r>
            <w:r w:rsidRPr="00E80E53">
              <w:rPr>
                <w:rFonts w:ascii="GHEA Grapalat" w:hAnsi="GHEA Grapalat"/>
                <w:sz w:val="20"/>
                <w:szCs w:val="20"/>
                <w:lang w:val="hy-AM"/>
              </w:rPr>
              <w:t>Փոքր Վեդի</w:t>
            </w:r>
            <w:r w:rsidRPr="00E80E53">
              <w:rPr>
                <w:rFonts w:ascii="GHEA Grapalat" w:hAnsi="GHEA Grapalat"/>
                <w:sz w:val="20"/>
                <w:szCs w:val="20"/>
                <w:lang w:val="ru-RU"/>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195</w:t>
            </w:r>
          </w:p>
          <w:p w:rsidR="00A25AC4" w:rsidRPr="00E80E53" w:rsidRDefault="00A25AC4" w:rsidP="00A25AC4">
            <w:pPr>
              <w:jc w:val="center"/>
              <w:rPr>
                <w:rFonts w:ascii="GHEA Grapalat" w:hAnsi="GHEA Grapalat"/>
                <w:sz w:val="20"/>
                <w:szCs w:val="20"/>
                <w:lang w:val="ru-RU"/>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lang w:val="ru-RU"/>
              </w:rPr>
            </w:pPr>
            <w:r w:rsidRPr="00E80E53">
              <w:rPr>
                <w:rFonts w:ascii="GHEA Grapalat" w:hAnsi="GHEA Grapalat"/>
                <w:sz w:val="20"/>
                <w:szCs w:val="20"/>
              </w:rPr>
              <w:t>Պայմանագիրըուժիմեջմտնելուց</w:t>
            </w:r>
            <w:r w:rsidRPr="00E80E53">
              <w:rPr>
                <w:rFonts w:ascii="GHEA Grapalat" w:hAnsi="GHEA Grapalat"/>
                <w:sz w:val="20"/>
                <w:szCs w:val="20"/>
                <w:lang w:val="ru-RU"/>
              </w:rPr>
              <w:t xml:space="preserve"> 20 </w:t>
            </w:r>
            <w:r w:rsidRPr="00E80E53">
              <w:rPr>
                <w:rFonts w:ascii="GHEA Grapalat" w:hAnsi="GHEA Grapalat"/>
                <w:sz w:val="20"/>
                <w:szCs w:val="20"/>
              </w:rPr>
              <w:t>օրացույցայինօրհետո</w:t>
            </w:r>
            <w:r w:rsidRPr="00E80E53">
              <w:rPr>
                <w:rFonts w:ascii="GHEA Grapalat" w:hAnsi="GHEA Grapalat"/>
                <w:sz w:val="20"/>
                <w:szCs w:val="20"/>
                <w:lang w:val="ru-RU"/>
              </w:rPr>
              <w:t xml:space="preserve">--15.12.2022 </w:t>
            </w:r>
            <w:r w:rsidRPr="00E80E53">
              <w:rPr>
                <w:rFonts w:ascii="GHEA Grapalat" w:hAnsi="GHEA Grapalat"/>
                <w:sz w:val="20"/>
                <w:szCs w:val="20"/>
              </w:rPr>
              <w:t>թ</w:t>
            </w:r>
            <w:r w:rsidRPr="00E80E53">
              <w:rPr>
                <w:rFonts w:ascii="GHEA Grapalat" w:hAnsi="GHEA Grapalat"/>
                <w:sz w:val="20"/>
                <w:szCs w:val="20"/>
                <w:lang w:val="ru-RU"/>
              </w:rPr>
              <w:t xml:space="preserve">. </w:t>
            </w:r>
            <w:r w:rsidRPr="00E80E53">
              <w:rPr>
                <w:rFonts w:ascii="GHEA Grapalat" w:hAnsi="GHEA Grapalat"/>
                <w:sz w:val="20"/>
                <w:szCs w:val="20"/>
              </w:rPr>
              <w:t>Համաձայնգնորդիկողմիցնախօրոքներկայացվածպատվերի</w:t>
            </w:r>
          </w:p>
        </w:tc>
      </w:tr>
      <w:tr w:rsidR="00A25AC4" w:rsidRPr="00E80E53" w:rsidTr="007730B1">
        <w:trPr>
          <w:trHeight w:val="246"/>
        </w:trPr>
        <w:tc>
          <w:tcPr>
            <w:tcW w:w="563" w:type="dxa"/>
          </w:tcPr>
          <w:p w:rsidR="00A25AC4" w:rsidRPr="00E80E53" w:rsidRDefault="007730B1" w:rsidP="00A25AC4">
            <w:pPr>
              <w:rPr>
                <w:rFonts w:ascii="GHEA Grapalat" w:hAnsi="GHEA Grapalat"/>
                <w:sz w:val="20"/>
                <w:szCs w:val="20"/>
              </w:rPr>
            </w:pPr>
            <w:r>
              <w:rPr>
                <w:rFonts w:ascii="GHEA Grapalat" w:hAnsi="GHEA Grapalat"/>
                <w:sz w:val="20"/>
                <w:szCs w:val="20"/>
              </w:rPr>
              <w:t>8</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15511100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Կաթ պաստերացված</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p>
          <w:p w:rsidR="00A25AC4" w:rsidRPr="00E80E53" w:rsidRDefault="00A25AC4" w:rsidP="00A25AC4">
            <w:pPr>
              <w:rPr>
                <w:rFonts w:ascii="GHEA Grapalat" w:hAnsi="GHEA Grapalat"/>
                <w:sz w:val="20"/>
                <w:szCs w:val="20"/>
              </w:rPr>
            </w:pPr>
          </w:p>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ՀՀ կամ </w:t>
            </w:r>
            <w:r w:rsidRPr="00E80E53">
              <w:rPr>
                <w:rFonts w:ascii="GHEA Grapalat" w:hAnsi="GHEA Grapalat"/>
                <w:sz w:val="20"/>
                <w:szCs w:val="20"/>
              </w:rPr>
              <w:lastRenderedPageBreak/>
              <w:t>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color w:val="000000"/>
                <w:sz w:val="20"/>
                <w:szCs w:val="20"/>
                <w:shd w:val="clear" w:color="auto" w:fill="FFFFFF"/>
              </w:rPr>
            </w:pPr>
          </w:p>
          <w:p w:rsidR="00A25AC4" w:rsidRPr="00E80E53" w:rsidRDefault="00A25AC4" w:rsidP="00A25AC4">
            <w:pPr>
              <w:jc w:val="center"/>
              <w:rPr>
                <w:rFonts w:ascii="GHEA Grapalat" w:hAnsi="GHEA Grapalat"/>
                <w:sz w:val="20"/>
                <w:szCs w:val="20"/>
              </w:rPr>
            </w:pPr>
            <w:r>
              <w:rPr>
                <w:rFonts w:ascii="Arial Unicode" w:hAnsi="Arial Unicode"/>
                <w:color w:val="000000"/>
                <w:sz w:val="21"/>
                <w:szCs w:val="21"/>
                <w:shd w:val="clear" w:color="auto" w:fill="FFFFFF"/>
              </w:rPr>
              <w:t>Պաստերացված կովի կաթ 3.2 % յուղայնությամբ, թթվայնությունը` 16-210T, ԳՕՍՏ 13277-79: Անվտանգությունը և մակնշումը` N 2-III-</w:t>
            </w:r>
            <w:r>
              <w:rPr>
                <w:rFonts w:ascii="Arial Unicode" w:hAnsi="Arial Unicode"/>
                <w:color w:val="000000"/>
                <w:sz w:val="21"/>
                <w:szCs w:val="21"/>
                <w:shd w:val="clear" w:color="auto" w:fill="FFFFFF"/>
              </w:rPr>
              <w:lastRenderedPageBreak/>
              <w:t xml:space="preserve">4,9-01-2003 (ՌԴ Սան Պին 2,3,2-1078-01) սանիտարահամաճարակային կանոնների և նորմերի և «Սննդամթերքի անվտանգության մասին» ՀՀ օրենքի 9-րդ </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p>
          <w:p w:rsidR="00A25AC4" w:rsidRPr="00E80E53" w:rsidRDefault="00A25AC4" w:rsidP="00A25AC4">
            <w:pPr>
              <w:jc w:val="center"/>
              <w:rPr>
                <w:rFonts w:ascii="GHEA Grapalat" w:eastAsia="Tahoma" w:hAnsi="GHEA Grapalat" w:cs="Tahoma"/>
                <w:sz w:val="20"/>
                <w:szCs w:val="20"/>
              </w:rPr>
            </w:pPr>
          </w:p>
          <w:p w:rsidR="00A25AC4" w:rsidRPr="00E80E53" w:rsidRDefault="00A25AC4" w:rsidP="00A25AC4">
            <w:pPr>
              <w:jc w:val="center"/>
              <w:rPr>
                <w:rFonts w:ascii="GHEA Grapalat" w:eastAsia="Tahoma" w:hAnsi="GHEA Grapalat" w:cs="Tahoma"/>
                <w:sz w:val="20"/>
                <w:szCs w:val="20"/>
              </w:rPr>
            </w:pPr>
          </w:p>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lastRenderedPageBreak/>
              <w:t>լիտր</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lastRenderedPageBreak/>
              <w:t>550</w:t>
            </w:r>
          </w:p>
          <w:p w:rsidR="00A25AC4" w:rsidRPr="00E80E53" w:rsidRDefault="00A25AC4" w:rsidP="00A25AC4">
            <w:pP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99000</w:t>
            </w:r>
          </w:p>
          <w:p w:rsidR="00A25AC4" w:rsidRPr="00E80E53" w:rsidRDefault="00A25AC4" w:rsidP="00A25AC4">
            <w:pP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180</w:t>
            </w:r>
          </w:p>
          <w:p w:rsidR="00A25AC4" w:rsidRPr="00E80E53" w:rsidRDefault="00A25AC4" w:rsidP="00A25AC4">
            <w:pPr>
              <w:rPr>
                <w:rFonts w:ascii="GHEA Grapalat" w:hAnsi="GHEA Grapalat"/>
                <w:sz w:val="20"/>
                <w:szCs w:val="20"/>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Calibri"/>
                <w:bCs/>
                <w:color w:val="000000"/>
                <w:sz w:val="20"/>
                <w:szCs w:val="20"/>
              </w:rPr>
            </w:pPr>
            <w:r>
              <w:rPr>
                <w:rFonts w:ascii="GHEA Grapalat" w:hAnsi="GHEA Grapalat" w:cs="Calibri"/>
                <w:bCs/>
                <w:color w:val="000000"/>
                <w:sz w:val="20"/>
                <w:szCs w:val="20"/>
              </w:rPr>
              <w:t>180</w:t>
            </w:r>
          </w:p>
          <w:p w:rsidR="00A25AC4" w:rsidRPr="00E80E53" w:rsidRDefault="00A25AC4" w:rsidP="00A25AC4">
            <w:pPr>
              <w:rPr>
                <w:rFonts w:ascii="GHEA Grapalat" w:hAnsi="GHEA Grapalat"/>
                <w:sz w:val="20"/>
                <w:szCs w:val="20"/>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rPr>
            </w:pPr>
          </w:p>
          <w:p w:rsidR="00A25AC4" w:rsidRPr="00E80E53" w:rsidRDefault="00A25AC4" w:rsidP="00A25AC4">
            <w:pPr>
              <w:jc w:val="center"/>
              <w:rPr>
                <w:rFonts w:ascii="GHEA Grapalat" w:hAnsi="GHEA Grapalat"/>
                <w:sz w:val="20"/>
                <w:szCs w:val="20"/>
              </w:rPr>
            </w:pPr>
          </w:p>
          <w:p w:rsidR="00A25AC4" w:rsidRPr="00E80E53" w:rsidRDefault="00A25AC4" w:rsidP="00A25AC4">
            <w:pPr>
              <w:jc w:val="center"/>
              <w:rPr>
                <w:rFonts w:ascii="GHEA Grapalat" w:hAnsi="GHEA Grapalat"/>
                <w:sz w:val="20"/>
                <w:szCs w:val="20"/>
              </w:rPr>
            </w:pPr>
            <w:r w:rsidRPr="00E80E53">
              <w:rPr>
                <w:rFonts w:ascii="GHEA Grapalat" w:hAnsi="GHEA Grapalat"/>
                <w:sz w:val="20"/>
                <w:szCs w:val="20"/>
              </w:rPr>
              <w:t xml:space="preserve">Պայմանագիրը ուժի մեջ մտնելուց </w:t>
            </w:r>
            <w:r w:rsidRPr="00E80E53">
              <w:rPr>
                <w:rFonts w:ascii="GHEA Grapalat" w:hAnsi="GHEA Grapalat"/>
                <w:sz w:val="20"/>
                <w:szCs w:val="20"/>
              </w:rPr>
              <w:lastRenderedPageBreak/>
              <w:t>20 օրացույցային օր հետո--15.12.2022թ. Համաձայն գնորդի կողմից նախօրոք ներկայացված պատվերի</w:t>
            </w:r>
          </w:p>
        </w:tc>
      </w:tr>
      <w:tr w:rsidR="00A25AC4" w:rsidRPr="00E80E53" w:rsidTr="007730B1">
        <w:trPr>
          <w:trHeight w:val="246"/>
        </w:trPr>
        <w:tc>
          <w:tcPr>
            <w:tcW w:w="563" w:type="dxa"/>
          </w:tcPr>
          <w:p w:rsidR="00A25AC4" w:rsidRPr="00E80E53" w:rsidRDefault="007730B1" w:rsidP="00A25AC4">
            <w:pPr>
              <w:rPr>
                <w:rFonts w:ascii="GHEA Grapalat" w:hAnsi="GHEA Grapalat"/>
                <w:sz w:val="20"/>
                <w:szCs w:val="20"/>
              </w:rPr>
            </w:pPr>
            <w:r>
              <w:rPr>
                <w:rFonts w:ascii="GHEA Grapalat" w:hAnsi="GHEA Grapalat"/>
                <w:sz w:val="20"/>
                <w:szCs w:val="20"/>
              </w:rPr>
              <w:lastRenderedPageBreak/>
              <w:t>9</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15311100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Կարտոֆիլ</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w:t>
            </w:r>
            <w:proofErr w:type="gramStart"/>
            <w:r w:rsidRPr="00E80E53">
              <w:rPr>
                <w:rFonts w:ascii="GHEA Grapalat" w:hAnsi="GHEA Grapalat"/>
                <w:sz w:val="20"/>
                <w:szCs w:val="20"/>
              </w:rPr>
              <w:t>`  90</w:t>
            </w:r>
            <w:proofErr w:type="gramEnd"/>
            <w:r w:rsidRPr="00E80E53">
              <w:rPr>
                <w:rFonts w:ascii="GHEA Grapalat" w:hAnsi="GHEA Grapalat"/>
                <w:sz w:val="20"/>
                <w:szCs w:val="20"/>
              </w:rPr>
              <w:t xml:space="preserve">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p w:rsidR="00A25AC4" w:rsidRPr="00E80E53" w:rsidRDefault="00A25AC4" w:rsidP="00A25AC4">
            <w:pPr>
              <w:jc w:val="center"/>
              <w:rPr>
                <w:rFonts w:ascii="GHEA Grapalat" w:hAnsi="GHEA Grapalat"/>
                <w:sz w:val="20"/>
                <w:szCs w:val="20"/>
              </w:rPr>
            </w:pP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300</w:t>
            </w:r>
          </w:p>
          <w:p w:rsidR="00A25AC4" w:rsidRPr="00E80E53" w:rsidRDefault="00A25AC4" w:rsidP="00A25AC4">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279000</w:t>
            </w:r>
          </w:p>
          <w:p w:rsidR="00A25AC4" w:rsidRPr="00E80E53" w:rsidRDefault="00A25AC4" w:rsidP="00A25AC4">
            <w:pPr>
              <w:jc w:val="cente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930</w:t>
            </w:r>
          </w:p>
          <w:p w:rsidR="00A25AC4" w:rsidRPr="00E80E53" w:rsidRDefault="00A25AC4" w:rsidP="00A25AC4">
            <w:pPr>
              <w:jc w:val="center"/>
              <w:rPr>
                <w:rFonts w:ascii="GHEA Grapalat" w:hAnsi="GHEA Grapalat" w:cs="Sylfaen"/>
                <w:sz w:val="20"/>
                <w:szCs w:val="20"/>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930</w:t>
            </w:r>
          </w:p>
          <w:p w:rsidR="00A25AC4" w:rsidRPr="00E80E53" w:rsidRDefault="00A25AC4" w:rsidP="00A25AC4">
            <w:pPr>
              <w:jc w:val="center"/>
              <w:rPr>
                <w:rFonts w:ascii="GHEA Grapalat" w:hAnsi="GHEA Grapalat" w:cs="Sylfaen"/>
                <w:sz w:val="20"/>
                <w:szCs w:val="20"/>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Պայմանագիրը ուժի մեջ մտնելուց 20 օրացույցային օր հետո--15.12.2022թ. Համաձայն գնորդի կողմից նախօրոք ներկայացված պատվերի</w:t>
            </w:r>
          </w:p>
        </w:tc>
      </w:tr>
      <w:tr w:rsidR="00A25AC4" w:rsidRPr="00E80E53" w:rsidTr="007730B1">
        <w:trPr>
          <w:trHeight w:val="246"/>
        </w:trPr>
        <w:tc>
          <w:tcPr>
            <w:tcW w:w="563" w:type="dxa"/>
          </w:tcPr>
          <w:p w:rsidR="00A25AC4" w:rsidRPr="00E80E53" w:rsidRDefault="007730B1" w:rsidP="00A25AC4">
            <w:pPr>
              <w:rPr>
                <w:rFonts w:ascii="GHEA Grapalat" w:hAnsi="GHEA Grapalat"/>
                <w:sz w:val="20"/>
                <w:szCs w:val="20"/>
              </w:rPr>
            </w:pPr>
            <w:r>
              <w:rPr>
                <w:rFonts w:ascii="GHEA Grapalat" w:hAnsi="GHEA Grapalat"/>
                <w:sz w:val="20"/>
                <w:szCs w:val="20"/>
              </w:rPr>
              <w:t>10</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15831000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color w:val="000000"/>
                <w:sz w:val="20"/>
                <w:szCs w:val="20"/>
              </w:rPr>
            </w:pPr>
            <w:r w:rsidRPr="00E80E53">
              <w:rPr>
                <w:rFonts w:ascii="GHEA Grapalat" w:hAnsi="GHEA Grapalat" w:cs="Calibri"/>
                <w:bCs/>
                <w:color w:val="000000"/>
                <w:sz w:val="20"/>
                <w:szCs w:val="20"/>
              </w:rPr>
              <w:t>Շաքարավազ</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rPr>
            </w:pPr>
            <w:r w:rsidRPr="00E80E53">
              <w:rPr>
                <w:rFonts w:ascii="GHEA Grapalat" w:hAnsi="GHEA Grapalat"/>
                <w:color w:val="000000"/>
                <w:sz w:val="20"/>
                <w:szCs w:val="20"/>
                <w:shd w:val="clear" w:color="auto" w:fill="FFFFFF"/>
              </w:rPr>
              <w:t xml:space="preserve">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w:t>
            </w:r>
            <w:r w:rsidRPr="00E80E53">
              <w:rPr>
                <w:rFonts w:ascii="GHEA Grapalat" w:hAnsi="GHEA Grapalat"/>
                <w:color w:val="000000"/>
                <w:sz w:val="20"/>
                <w:szCs w:val="20"/>
                <w:shd w:val="clear" w:color="auto" w:fill="FFFFFF"/>
              </w:rPr>
              <w:lastRenderedPageBreak/>
              <w:t>0,0003%-ից ոչ ավել, պիտանելիության մնացորդային ժամկետը` մատակարարման պահին սահմանված ժամկետի 50%-ից ոչ պակաս: Անվտանգությունը` ըստ N 2-III-4.9-01-</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lastRenderedPageBreak/>
              <w:t>կգ</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450</w:t>
            </w:r>
          </w:p>
          <w:p w:rsidR="00A25AC4" w:rsidRPr="00E80E53" w:rsidRDefault="00A25AC4" w:rsidP="00A25AC4">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Calibri"/>
                <w:bCs/>
                <w:color w:val="000000"/>
                <w:sz w:val="20"/>
                <w:szCs w:val="20"/>
              </w:rPr>
            </w:pPr>
            <w:r>
              <w:rPr>
                <w:rFonts w:ascii="GHEA Grapalat" w:hAnsi="GHEA Grapalat" w:cs="Calibri"/>
                <w:bCs/>
                <w:color w:val="000000"/>
                <w:sz w:val="20"/>
                <w:szCs w:val="20"/>
              </w:rPr>
              <w:t>103500</w:t>
            </w:r>
          </w:p>
          <w:p w:rsidR="00A25AC4" w:rsidRPr="00E80E53" w:rsidRDefault="00A25AC4" w:rsidP="00A25AC4">
            <w:pPr>
              <w:jc w:val="cente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jc w:val="center"/>
              <w:rPr>
                <w:rFonts w:ascii="GHEA Grapalat" w:hAnsi="GHEA Grapalat" w:cs="Sylfaen"/>
                <w:sz w:val="20"/>
                <w:szCs w:val="20"/>
              </w:rPr>
            </w:pPr>
            <w:r>
              <w:rPr>
                <w:rFonts w:ascii="GHEA Grapalat" w:hAnsi="GHEA Grapalat" w:cs="Sylfaen"/>
                <w:sz w:val="20"/>
                <w:szCs w:val="20"/>
              </w:rPr>
              <w:t>230</w:t>
            </w: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cs="Sylfaen"/>
                <w:sz w:val="20"/>
                <w:szCs w:val="20"/>
              </w:rPr>
            </w:pPr>
            <w:r>
              <w:rPr>
                <w:rFonts w:ascii="GHEA Grapalat" w:hAnsi="GHEA Grapalat" w:cs="Calibri"/>
                <w:bCs/>
                <w:color w:val="000000"/>
                <w:sz w:val="20"/>
                <w:szCs w:val="20"/>
              </w:rPr>
              <w:t>230</w:t>
            </w: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p>
          <w:p w:rsidR="00A25AC4" w:rsidRPr="00E80E53" w:rsidRDefault="00A25AC4" w:rsidP="00A25AC4">
            <w:pPr>
              <w:rPr>
                <w:rFonts w:ascii="GHEA Grapalat" w:hAnsi="GHEA Grapalat"/>
                <w:sz w:val="20"/>
                <w:szCs w:val="20"/>
              </w:rPr>
            </w:pPr>
          </w:p>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Պայմանագիրը ուժի մեջ մտնելուց 20 օրացույցային օր հետո--15.12.2022թ. Համաձայն գնորդի կողմից նախօրոք </w:t>
            </w:r>
            <w:r w:rsidRPr="00E80E53">
              <w:rPr>
                <w:rFonts w:ascii="GHEA Grapalat" w:hAnsi="GHEA Grapalat"/>
                <w:sz w:val="20"/>
                <w:szCs w:val="20"/>
              </w:rPr>
              <w:lastRenderedPageBreak/>
              <w:t>ներկայացված պատվերի</w:t>
            </w:r>
          </w:p>
        </w:tc>
      </w:tr>
      <w:tr w:rsidR="00A25AC4"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A25AC4" w:rsidRPr="00E80E53" w:rsidRDefault="007730B1" w:rsidP="00A25AC4">
            <w:pPr>
              <w:rPr>
                <w:rFonts w:ascii="GHEA Grapalat" w:hAnsi="GHEA Grapalat"/>
                <w:sz w:val="20"/>
                <w:szCs w:val="20"/>
              </w:rPr>
            </w:pPr>
            <w:r>
              <w:rPr>
                <w:rFonts w:ascii="GHEA Grapalat" w:hAnsi="GHEA Grapalat"/>
                <w:sz w:val="20"/>
                <w:szCs w:val="20"/>
              </w:rPr>
              <w:lastRenderedPageBreak/>
              <w:t>11</w:t>
            </w:r>
          </w:p>
        </w:tc>
        <w:tc>
          <w:tcPr>
            <w:tcW w:w="1199" w:type="dxa"/>
            <w:tcBorders>
              <w:top w:val="single" w:sz="4" w:space="0" w:color="auto"/>
              <w:left w:val="single" w:sz="4" w:space="0" w:color="auto"/>
              <w:bottom w:val="single" w:sz="4" w:space="0" w:color="auto"/>
              <w:right w:val="single" w:sz="4" w:space="0" w:color="auto"/>
            </w:tcBorders>
            <w:vAlign w:val="bottom"/>
          </w:tcPr>
          <w:p w:rsidR="00A25AC4" w:rsidRPr="00E80E53" w:rsidRDefault="007730B1" w:rsidP="00A25AC4">
            <w:pPr>
              <w:jc w:val="right"/>
              <w:rPr>
                <w:rFonts w:ascii="GHEA Grapalat" w:hAnsi="GHEA Grapalat" w:cs="Calibri"/>
                <w:bCs/>
                <w:sz w:val="20"/>
                <w:szCs w:val="20"/>
              </w:rPr>
            </w:pPr>
            <w:r>
              <w:rPr>
                <w:rFonts w:ascii="GHEA Grapalat" w:hAnsi="GHEA Grapalat" w:cs="Calibri"/>
                <w:bCs/>
                <w:sz w:val="20"/>
                <w:szCs w:val="20"/>
              </w:rPr>
              <w:t>0</w:t>
            </w:r>
            <w:r w:rsidR="00A25AC4" w:rsidRPr="00E80E53">
              <w:rPr>
                <w:rFonts w:ascii="GHEA Grapalat" w:hAnsi="GHEA Grapalat" w:cs="Calibri"/>
                <w:bCs/>
                <w:sz w:val="20"/>
                <w:szCs w:val="20"/>
              </w:rPr>
              <w:t>3142510</w:t>
            </w:r>
          </w:p>
        </w:tc>
        <w:tc>
          <w:tcPr>
            <w:tcW w:w="1558" w:type="dxa"/>
            <w:tcBorders>
              <w:top w:val="single" w:sz="4" w:space="0" w:color="auto"/>
              <w:left w:val="single" w:sz="4" w:space="0" w:color="auto"/>
              <w:bottom w:val="single" w:sz="4" w:space="0" w:color="auto"/>
              <w:right w:val="single" w:sz="4" w:space="0" w:color="auto"/>
            </w:tcBorders>
            <w:vAlign w:val="bottom"/>
          </w:tcPr>
          <w:p w:rsidR="00A25AC4" w:rsidRPr="00E80E53" w:rsidRDefault="00A25AC4" w:rsidP="00A25AC4">
            <w:pPr>
              <w:rPr>
                <w:rFonts w:ascii="GHEA Grapalat" w:hAnsi="GHEA Grapalat" w:cs="Calibri"/>
                <w:bCs/>
                <w:sz w:val="20"/>
                <w:szCs w:val="20"/>
              </w:rPr>
            </w:pPr>
            <w:r w:rsidRPr="00E80E53">
              <w:rPr>
                <w:rFonts w:ascii="GHEA Grapalat" w:hAnsi="GHEA Grapalat" w:cs="Calibri"/>
                <w:bCs/>
                <w:sz w:val="20"/>
                <w:szCs w:val="20"/>
              </w:rPr>
              <w:t>Ձու 01 կարգի</w:t>
            </w:r>
          </w:p>
        </w:tc>
        <w:tc>
          <w:tcPr>
            <w:tcW w:w="73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sz w:val="20"/>
                <w:szCs w:val="20"/>
              </w:rPr>
            </w:pPr>
            <w:r>
              <w:rPr>
                <w:rFonts w:ascii="GHEA Grapalat" w:hAnsi="GHEA Grapalat"/>
                <w:sz w:val="20"/>
                <w:szCs w:val="20"/>
              </w:rPr>
              <w:t xml:space="preserve">Ձու </w:t>
            </w:r>
            <w:proofErr w:type="gramStart"/>
            <w:r>
              <w:rPr>
                <w:rFonts w:ascii="GHEA Grapalat" w:hAnsi="GHEA Grapalat"/>
                <w:sz w:val="20"/>
                <w:szCs w:val="20"/>
              </w:rPr>
              <w:t xml:space="preserve">սեղանի </w:t>
            </w:r>
            <w:r w:rsidRPr="00E80E53">
              <w:rPr>
                <w:rFonts w:ascii="GHEA Grapalat" w:hAnsi="GHEA Grapalat"/>
                <w:sz w:val="20"/>
                <w:szCs w:val="20"/>
              </w:rPr>
              <w:t>,</w:t>
            </w:r>
            <w:proofErr w:type="gramEnd"/>
            <w:r w:rsidRPr="00E80E53">
              <w:rPr>
                <w:rFonts w:ascii="GHEA Grapalat" w:hAnsi="GHEA Grapalat"/>
                <w:sz w:val="20"/>
                <w:szCs w:val="20"/>
              </w:rPr>
              <w:t xml:space="preserve"> </w:t>
            </w:r>
            <w:r w:rsidRPr="00E80E53">
              <w:rPr>
                <w:rFonts w:ascii="GHEA Grapalat" w:hAnsi="GHEA Grapalat"/>
                <w:color w:val="000000"/>
                <w:sz w:val="20"/>
                <w:szCs w:val="20"/>
                <w:shd w:val="clear" w:color="auto" w:fill="FFFFFF"/>
              </w:rPr>
              <w:t>Խոշոր (XL)</w:t>
            </w:r>
            <w:r w:rsidRPr="00E80E53">
              <w:rPr>
                <w:rFonts w:ascii="GHEA Grapalat" w:hAnsi="GHEA Grapalat"/>
                <w:sz w:val="20"/>
                <w:szCs w:val="20"/>
              </w:rPr>
              <w:t>,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w:t>
            </w:r>
          </w:p>
        </w:tc>
        <w:tc>
          <w:tcPr>
            <w:tcW w:w="582"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eastAsia="Tahoma" w:hAnsi="GHEA Grapalat" w:cs="Tahoma"/>
                <w:sz w:val="20"/>
                <w:szCs w:val="20"/>
              </w:rPr>
            </w:pPr>
            <w:r w:rsidRPr="00E80E53">
              <w:rPr>
                <w:rFonts w:ascii="GHEA Grapalat" w:eastAsia="Tahoma" w:hAnsi="GHEA Grapalat" w:cs="Tahoma"/>
                <w:sz w:val="20"/>
                <w:szCs w:val="20"/>
              </w:rPr>
              <w:t>հատ</w:t>
            </w:r>
          </w:p>
        </w:tc>
        <w:tc>
          <w:tcPr>
            <w:tcW w:w="713"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80</w:t>
            </w:r>
          </w:p>
          <w:p w:rsidR="00A25AC4" w:rsidRPr="00E80E53" w:rsidRDefault="00A25AC4" w:rsidP="00A25AC4">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A25AC4" w:rsidRPr="00E80E53" w:rsidRDefault="000332AB" w:rsidP="00A25AC4">
            <w:pPr>
              <w:rPr>
                <w:rFonts w:ascii="GHEA Grapalat" w:hAnsi="GHEA Grapalat" w:cs="Calibri"/>
                <w:bCs/>
                <w:color w:val="000000"/>
                <w:sz w:val="20"/>
                <w:szCs w:val="20"/>
              </w:rPr>
            </w:pPr>
            <w:r>
              <w:rPr>
                <w:rFonts w:ascii="GHEA Grapalat" w:hAnsi="GHEA Grapalat" w:cs="Calibri"/>
                <w:bCs/>
                <w:color w:val="000000"/>
                <w:sz w:val="20"/>
                <w:szCs w:val="20"/>
              </w:rPr>
              <w:t>160000</w:t>
            </w:r>
          </w:p>
          <w:p w:rsidR="00A25AC4" w:rsidRPr="00E80E53" w:rsidRDefault="00A25AC4" w:rsidP="00A25AC4">
            <w:pP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A25AC4" w:rsidRPr="00E80E53" w:rsidRDefault="000332AB" w:rsidP="00A25AC4">
            <w:pPr>
              <w:rPr>
                <w:rFonts w:ascii="GHEA Grapalat" w:hAnsi="GHEA Grapalat" w:cs="Calibri"/>
                <w:bCs/>
                <w:color w:val="000000"/>
                <w:sz w:val="20"/>
                <w:szCs w:val="20"/>
              </w:rPr>
            </w:pPr>
            <w:r>
              <w:rPr>
                <w:rFonts w:ascii="GHEA Grapalat" w:hAnsi="GHEA Grapalat" w:cs="Calibri"/>
                <w:bCs/>
                <w:color w:val="000000"/>
                <w:sz w:val="20"/>
                <w:szCs w:val="20"/>
              </w:rPr>
              <w:t>2000</w:t>
            </w:r>
          </w:p>
          <w:p w:rsidR="00A25AC4" w:rsidRPr="00E80E53" w:rsidRDefault="00A25AC4" w:rsidP="00A25AC4">
            <w:pPr>
              <w:rPr>
                <w:rFonts w:ascii="GHEA Grapalat" w:hAnsi="GHEA Grapalat" w:cs="Sylfaen"/>
                <w:sz w:val="20"/>
                <w:szCs w:val="20"/>
              </w:rPr>
            </w:pPr>
          </w:p>
        </w:tc>
        <w:tc>
          <w:tcPr>
            <w:tcW w:w="1529"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A25AC4" w:rsidRPr="00E80E53" w:rsidRDefault="000332AB" w:rsidP="00A25AC4">
            <w:pPr>
              <w:rPr>
                <w:rFonts w:ascii="GHEA Grapalat" w:hAnsi="GHEA Grapalat" w:cs="Calibri"/>
                <w:bCs/>
                <w:color w:val="000000"/>
                <w:sz w:val="20"/>
                <w:szCs w:val="20"/>
              </w:rPr>
            </w:pPr>
            <w:r>
              <w:rPr>
                <w:rFonts w:ascii="GHEA Grapalat" w:hAnsi="GHEA Grapalat" w:cs="Calibri"/>
                <w:bCs/>
                <w:color w:val="000000"/>
                <w:sz w:val="20"/>
                <w:szCs w:val="20"/>
              </w:rPr>
              <w:t>2000</w:t>
            </w:r>
          </w:p>
          <w:p w:rsidR="00A25AC4" w:rsidRPr="00E80E53" w:rsidRDefault="00A25AC4" w:rsidP="00A25AC4">
            <w:pPr>
              <w:rPr>
                <w:rFonts w:ascii="GHEA Grapalat" w:hAnsi="GHEA Grapalat" w:cs="Sylfaen"/>
                <w:sz w:val="20"/>
                <w:szCs w:val="20"/>
              </w:rPr>
            </w:pPr>
          </w:p>
        </w:tc>
        <w:tc>
          <w:tcPr>
            <w:tcW w:w="2020" w:type="dxa"/>
            <w:tcBorders>
              <w:top w:val="single" w:sz="4" w:space="0" w:color="auto"/>
              <w:left w:val="single" w:sz="4" w:space="0" w:color="auto"/>
              <w:bottom w:val="single" w:sz="4" w:space="0" w:color="auto"/>
              <w:right w:val="single" w:sz="4" w:space="0" w:color="auto"/>
            </w:tcBorders>
          </w:tcPr>
          <w:p w:rsidR="00A25AC4" w:rsidRPr="00E80E53" w:rsidRDefault="00A25AC4" w:rsidP="00A25AC4">
            <w:pPr>
              <w:rPr>
                <w:rFonts w:ascii="GHEA Grapalat" w:hAnsi="GHEA Grapalat"/>
                <w:sz w:val="20"/>
                <w:szCs w:val="20"/>
              </w:rPr>
            </w:pPr>
            <w:r w:rsidRPr="00E80E53">
              <w:rPr>
                <w:rFonts w:ascii="GHEA Grapalat" w:hAnsi="GHEA Grapalat"/>
                <w:sz w:val="20"/>
                <w:szCs w:val="20"/>
              </w:rPr>
              <w:t>Պայմանագիրը ուժի մեջ մտնելուց 20 օրացույցային օր հետո--15.12.2022 թ. Համաձայն գնորդի կողմից նախօրոք ներկայացված պատվերի</w:t>
            </w:r>
          </w:p>
        </w:tc>
      </w:tr>
      <w:tr w:rsidR="007730B1"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Pr>
                <w:rFonts w:ascii="GHEA Grapalat" w:hAnsi="GHEA Grapalat"/>
                <w:sz w:val="20"/>
                <w:szCs w:val="20"/>
              </w:rPr>
              <w:t>12</w:t>
            </w:r>
          </w:p>
        </w:tc>
        <w:tc>
          <w:tcPr>
            <w:tcW w:w="1199"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15530000</w:t>
            </w:r>
          </w:p>
        </w:tc>
        <w:tc>
          <w:tcPr>
            <w:tcW w:w="1558"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 xml:space="preserve">Կարագ </w:t>
            </w:r>
          </w:p>
        </w:tc>
        <w:tc>
          <w:tcPr>
            <w:tcW w:w="73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7730B1" w:rsidRPr="006D2484" w:rsidRDefault="007730B1" w:rsidP="007730B1">
            <w:pPr>
              <w:jc w:val="both"/>
              <w:rPr>
                <w:rFonts w:ascii="GHEA Grapalat" w:hAnsi="GHEA Grapalat"/>
                <w:color w:val="000000" w:themeColor="text1"/>
                <w:sz w:val="20"/>
                <w:szCs w:val="20"/>
              </w:rPr>
            </w:pPr>
            <w:r w:rsidRPr="006D2484">
              <w:rPr>
                <w:rFonts w:ascii="GHEA Grapalat" w:hAnsi="GHEA Grapalat"/>
                <w:color w:val="000000" w:themeColor="text1"/>
                <w:sz w:val="20"/>
                <w:szCs w:val="20"/>
                <w:shd w:val="clear" w:color="auto" w:fill="FFFFFF"/>
              </w:rPr>
              <w:t>սերուցքային կարագ, յուղայնությունը</w:t>
            </w:r>
            <w:r w:rsidRPr="006D2484">
              <w:rPr>
                <w:rFonts w:ascii="GHEA Grapalat" w:hAnsi="GHEA Grapalat"/>
                <w:color w:val="000000" w:themeColor="text1"/>
                <w:sz w:val="20"/>
                <w:szCs w:val="20"/>
              </w:rPr>
              <w:t xml:space="preserve"> զանգվածային մասը՝                                                                           յուղի՝ 82.5-85,0</w:t>
            </w:r>
            <w:proofErr w:type="gramStart"/>
            <w:r w:rsidRPr="006D2484">
              <w:rPr>
                <w:rFonts w:ascii="GHEA Grapalat" w:hAnsi="GHEA Grapalat"/>
                <w:color w:val="000000" w:themeColor="text1"/>
                <w:sz w:val="20"/>
                <w:szCs w:val="20"/>
              </w:rPr>
              <w:t>% :</w:t>
            </w:r>
            <w:proofErr w:type="gramEnd"/>
            <w:r w:rsidRPr="006D2484">
              <w:rPr>
                <w:rFonts w:ascii="GHEA Grapalat" w:hAnsi="GHEA Grapalat"/>
                <w:color w:val="000000" w:themeColor="text1"/>
                <w:sz w:val="20"/>
                <w:szCs w:val="20"/>
              </w:rPr>
              <w:t xml:space="preserve">                                                                                      խոնավության՝ 18, 5- 14,0%:</w:t>
            </w:r>
          </w:p>
          <w:p w:rsidR="007730B1" w:rsidRPr="006D2484" w:rsidRDefault="007730B1" w:rsidP="007730B1">
            <w:pPr>
              <w:jc w:val="both"/>
              <w:rPr>
                <w:rFonts w:ascii="GHEA Grapalat" w:hAnsi="GHEA Grapalat"/>
                <w:color w:val="000000" w:themeColor="text1"/>
                <w:sz w:val="20"/>
                <w:szCs w:val="20"/>
              </w:rPr>
            </w:pPr>
            <w:r w:rsidRPr="006D2484">
              <w:rPr>
                <w:rFonts w:ascii="GHEA Grapalat" w:hAnsi="GHEA Grapalat"/>
                <w:color w:val="000000" w:themeColor="text1"/>
                <w:sz w:val="20"/>
                <w:szCs w:val="20"/>
                <w:lang w:val="ru-RU"/>
              </w:rPr>
              <w:t>Չափածրարված</w:t>
            </w:r>
            <w:r w:rsidRPr="006D2484">
              <w:rPr>
                <w:rFonts w:ascii="GHEA Grapalat" w:hAnsi="GHEA Grapalat"/>
                <w:color w:val="000000" w:themeColor="text1"/>
                <w:sz w:val="20"/>
                <w:szCs w:val="20"/>
              </w:rPr>
              <w:t xml:space="preserve">՝ 5-25* </w:t>
            </w:r>
            <w:r w:rsidRPr="006D2484">
              <w:rPr>
                <w:rFonts w:ascii="GHEA Grapalat" w:hAnsi="GHEA Grapalat"/>
                <w:color w:val="000000" w:themeColor="text1"/>
                <w:sz w:val="20"/>
                <w:szCs w:val="20"/>
                <w:lang w:val="ru-RU"/>
              </w:rPr>
              <w:t>կգ</w:t>
            </w:r>
            <w:r w:rsidRPr="006D2484">
              <w:rPr>
                <w:rFonts w:ascii="GHEA Grapalat" w:hAnsi="GHEA Grapalat"/>
                <w:color w:val="000000" w:themeColor="text1"/>
                <w:sz w:val="20"/>
                <w:szCs w:val="20"/>
              </w:rPr>
              <w:t>:</w:t>
            </w:r>
          </w:p>
          <w:p w:rsidR="007730B1" w:rsidRPr="00E80E53" w:rsidRDefault="007730B1" w:rsidP="007730B1">
            <w:pPr>
              <w:jc w:val="both"/>
              <w:rPr>
                <w:rFonts w:ascii="GHEA Grapalat" w:hAnsi="GHEA Grapalat"/>
                <w:color w:val="000000"/>
                <w:sz w:val="20"/>
                <w:szCs w:val="20"/>
                <w:shd w:val="clear" w:color="auto" w:fill="FFFFFF"/>
              </w:rPr>
            </w:pPr>
            <w:r w:rsidRPr="006D2484">
              <w:rPr>
                <w:rFonts w:ascii="GHEA Grapalat" w:hAnsi="GHEA Grapalat"/>
                <w:color w:val="000000" w:themeColor="text1"/>
                <w:sz w:val="20"/>
                <w:szCs w:val="20"/>
                <w:lang w:val="ru-RU"/>
              </w:rPr>
              <w:t>է</w:t>
            </w:r>
            <w:r w:rsidRPr="006D2484">
              <w:rPr>
                <w:rFonts w:ascii="GHEA Grapalat" w:hAnsi="GHEA Grapalat"/>
                <w:color w:val="000000" w:themeColor="text1"/>
                <w:sz w:val="20"/>
                <w:szCs w:val="20"/>
              </w:rPr>
              <w:t>:Անվտանգությունը և մակնշումը` ըստ ՀՀ կառավարության 2006թ. դեկտեմբերի 21-իN 1925-Նորոշմամբ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w:t>
            </w:r>
          </w:p>
        </w:tc>
        <w:tc>
          <w:tcPr>
            <w:tcW w:w="582"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4500</w:t>
            </w:r>
          </w:p>
          <w:p w:rsidR="007730B1" w:rsidRPr="00E80E53" w:rsidRDefault="007730B1" w:rsidP="007730B1">
            <w:pP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720000</w:t>
            </w:r>
          </w:p>
          <w:p w:rsidR="007730B1" w:rsidRPr="00E80E53" w:rsidRDefault="007730B1" w:rsidP="007730B1">
            <w:pP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160</w:t>
            </w:r>
          </w:p>
          <w:p w:rsidR="007730B1" w:rsidRPr="00E80E53" w:rsidRDefault="007730B1" w:rsidP="007730B1">
            <w:pPr>
              <w:rPr>
                <w:rFonts w:ascii="GHEA Grapalat" w:hAnsi="GHEA Grapalat"/>
                <w:sz w:val="20"/>
                <w:szCs w:val="20"/>
              </w:rPr>
            </w:pPr>
          </w:p>
        </w:tc>
        <w:tc>
          <w:tcPr>
            <w:tcW w:w="152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160</w:t>
            </w:r>
          </w:p>
          <w:p w:rsidR="007730B1" w:rsidRPr="00E80E53" w:rsidRDefault="007730B1" w:rsidP="007730B1">
            <w:pPr>
              <w:rPr>
                <w:rFonts w:ascii="GHEA Grapalat" w:hAnsi="GHEA Grapalat"/>
                <w:sz w:val="20"/>
                <w:szCs w:val="20"/>
              </w:rPr>
            </w:pPr>
          </w:p>
        </w:tc>
        <w:tc>
          <w:tcPr>
            <w:tcW w:w="2020"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sz w:val="20"/>
                <w:szCs w:val="20"/>
              </w:rPr>
            </w:pPr>
            <w:r w:rsidRPr="00E80E53">
              <w:rPr>
                <w:rFonts w:ascii="GHEA Grapalat" w:hAnsi="GHEA Grapalat"/>
                <w:sz w:val="20"/>
                <w:szCs w:val="20"/>
              </w:rPr>
              <w:t>Պայմանագիրը ուժի մեջ մտնելուց 20 օրացույցային օր հետո--15.12.2022թ. Համաձայն գնորդի կողմից նախօրոք ներկայացված պատվերի</w:t>
            </w:r>
          </w:p>
        </w:tc>
      </w:tr>
      <w:tr w:rsidR="007730B1"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Pr>
                <w:rFonts w:ascii="GHEA Grapalat" w:hAnsi="GHEA Grapalat"/>
                <w:sz w:val="20"/>
                <w:szCs w:val="20"/>
              </w:rPr>
              <w:t>13</w:t>
            </w:r>
          </w:p>
        </w:tc>
        <w:tc>
          <w:tcPr>
            <w:tcW w:w="1199"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15333100</w:t>
            </w:r>
          </w:p>
        </w:tc>
        <w:tc>
          <w:tcPr>
            <w:tcW w:w="1558"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Տոմատի մածուկ</w:t>
            </w:r>
          </w:p>
        </w:tc>
        <w:tc>
          <w:tcPr>
            <w:tcW w:w="73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color w:val="FF0000"/>
                <w:sz w:val="20"/>
                <w:szCs w:val="20"/>
              </w:rPr>
            </w:pPr>
            <w:r w:rsidRPr="00E80E53">
              <w:rPr>
                <w:rFonts w:ascii="GHEA Grapalat" w:hAnsi="GHEA Grapalat"/>
                <w:color w:val="000000"/>
                <w:sz w:val="20"/>
                <w:szCs w:val="20"/>
                <w:shd w:val="clear" w:color="auto" w:fill="FFFFFF"/>
              </w:rPr>
              <w:t xml:space="preserve">Բարձր կամ առաջին տեսակների, ապակե կամ մետաղյա տարաներով, ԳՕՍՏ 3343-89: Անվտանգությունը` N 2-III-4.9-01-2010 հիգիենիկ նորմատիվների և </w:t>
            </w:r>
            <w:r w:rsidRPr="00E80E53">
              <w:rPr>
                <w:rFonts w:ascii="GHEA Grapalat" w:hAnsi="GHEA Grapalat"/>
                <w:color w:val="000000"/>
                <w:sz w:val="20"/>
                <w:szCs w:val="20"/>
                <w:shd w:val="clear" w:color="auto" w:fill="FFFFFF"/>
              </w:rPr>
              <w:lastRenderedPageBreak/>
              <w:t>«Սննդամթերքի անվտանգության մասին» ՀՀ օրենքի 8-րդ հոդվածի:</w:t>
            </w:r>
          </w:p>
        </w:tc>
        <w:tc>
          <w:tcPr>
            <w:tcW w:w="582"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eastAsia="Tahoma" w:hAnsi="GHEA Grapalat" w:cs="Tahoma"/>
                <w:sz w:val="20"/>
                <w:szCs w:val="20"/>
              </w:rPr>
            </w:pPr>
            <w:r w:rsidRPr="00E80E53">
              <w:rPr>
                <w:rFonts w:ascii="GHEA Grapalat" w:eastAsia="Tahoma" w:hAnsi="GHEA Grapalat" w:cs="Tahoma"/>
                <w:sz w:val="20"/>
                <w:szCs w:val="20"/>
              </w:rPr>
              <w:lastRenderedPageBreak/>
              <w:t>կգ</w:t>
            </w:r>
          </w:p>
        </w:tc>
        <w:tc>
          <w:tcPr>
            <w:tcW w:w="71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900</w:t>
            </w:r>
          </w:p>
          <w:p w:rsidR="007730B1" w:rsidRPr="00E80E53" w:rsidRDefault="007730B1" w:rsidP="007730B1">
            <w:pP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70200</w:t>
            </w:r>
          </w:p>
          <w:p w:rsidR="007730B1" w:rsidRPr="00E80E53" w:rsidRDefault="007730B1" w:rsidP="007730B1">
            <w:pP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78</w:t>
            </w:r>
          </w:p>
          <w:p w:rsidR="007730B1" w:rsidRPr="00E80E53" w:rsidRDefault="007730B1" w:rsidP="007730B1">
            <w:pPr>
              <w:rPr>
                <w:rFonts w:ascii="GHEA Grapalat" w:hAnsi="GHEA Grapalat"/>
                <w:sz w:val="20"/>
                <w:szCs w:val="20"/>
              </w:rPr>
            </w:pPr>
          </w:p>
        </w:tc>
        <w:tc>
          <w:tcPr>
            <w:tcW w:w="152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78</w:t>
            </w:r>
          </w:p>
          <w:p w:rsidR="007730B1" w:rsidRPr="00E80E53" w:rsidRDefault="007730B1" w:rsidP="007730B1">
            <w:pPr>
              <w:rPr>
                <w:rFonts w:ascii="GHEA Grapalat" w:hAnsi="GHEA Grapalat"/>
                <w:sz w:val="20"/>
                <w:szCs w:val="20"/>
              </w:rPr>
            </w:pPr>
          </w:p>
        </w:tc>
        <w:tc>
          <w:tcPr>
            <w:tcW w:w="2020"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sz w:val="20"/>
                <w:szCs w:val="20"/>
              </w:rPr>
            </w:pPr>
            <w:r w:rsidRPr="00E80E53">
              <w:rPr>
                <w:rFonts w:ascii="GHEA Grapalat" w:hAnsi="GHEA Grapalat"/>
                <w:sz w:val="20"/>
                <w:szCs w:val="20"/>
              </w:rPr>
              <w:t xml:space="preserve">Պայմանագիրը ուժի մեջ մտնելուց 20 օրացույցային օր հետո--15.12.2022թ. </w:t>
            </w:r>
            <w:r w:rsidRPr="00E80E53">
              <w:rPr>
                <w:rFonts w:ascii="GHEA Grapalat" w:hAnsi="GHEA Grapalat"/>
                <w:sz w:val="20"/>
                <w:szCs w:val="20"/>
              </w:rPr>
              <w:lastRenderedPageBreak/>
              <w:t>Համաձայն գնորդի կողմից նախօրոք ներկայացված պատվերի</w:t>
            </w:r>
          </w:p>
        </w:tc>
      </w:tr>
      <w:tr w:rsidR="007730B1"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Pr>
                <w:rFonts w:ascii="GHEA Grapalat" w:hAnsi="GHEA Grapalat"/>
                <w:sz w:val="20"/>
                <w:szCs w:val="20"/>
              </w:rPr>
              <w:lastRenderedPageBreak/>
              <w:t>14</w:t>
            </w:r>
          </w:p>
        </w:tc>
        <w:tc>
          <w:tcPr>
            <w:tcW w:w="1199"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jc w:val="right"/>
              <w:rPr>
                <w:rFonts w:ascii="GHEA Grapalat" w:hAnsi="GHEA Grapalat" w:cs="Calibri"/>
                <w:bCs/>
                <w:color w:val="000000"/>
                <w:sz w:val="20"/>
                <w:szCs w:val="20"/>
              </w:rPr>
            </w:pPr>
            <w:r>
              <w:rPr>
                <w:rFonts w:ascii="GHEA Grapalat" w:hAnsi="GHEA Grapalat" w:cs="Calibri"/>
                <w:bCs/>
                <w:color w:val="000000"/>
                <w:sz w:val="20"/>
                <w:szCs w:val="20"/>
              </w:rPr>
              <w:t>0</w:t>
            </w:r>
            <w:r w:rsidRPr="00E80E53">
              <w:rPr>
                <w:rFonts w:ascii="GHEA Grapalat" w:hAnsi="GHEA Grapalat" w:cs="Calibri"/>
                <w:bCs/>
                <w:color w:val="000000"/>
                <w:sz w:val="20"/>
                <w:szCs w:val="20"/>
              </w:rPr>
              <w:t>3211300</w:t>
            </w:r>
          </w:p>
        </w:tc>
        <w:tc>
          <w:tcPr>
            <w:tcW w:w="1558"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Բրինձ</w:t>
            </w:r>
          </w:p>
        </w:tc>
        <w:tc>
          <w:tcPr>
            <w:tcW w:w="73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p>
          <w:p w:rsidR="007730B1" w:rsidRPr="00E80E53" w:rsidRDefault="007730B1" w:rsidP="007730B1">
            <w:pPr>
              <w:rPr>
                <w:rFonts w:ascii="GHEA Grapalat" w:hAnsi="GHEA Grapalat"/>
                <w:sz w:val="20"/>
                <w:szCs w:val="20"/>
              </w:rPr>
            </w:pPr>
          </w:p>
          <w:p w:rsidR="007730B1" w:rsidRPr="00E80E53" w:rsidRDefault="007730B1" w:rsidP="007730B1">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color w:val="000000"/>
                <w:sz w:val="20"/>
                <w:szCs w:val="20"/>
                <w:shd w:val="clear" w:color="auto" w:fill="FFFFFF"/>
              </w:rPr>
            </w:pPr>
            <w:r w:rsidRPr="00E80E53">
              <w:rPr>
                <w:rFonts w:ascii="GHEA Grapalat" w:hAnsi="GHEA Grapalat"/>
                <w:color w:val="000000"/>
                <w:sz w:val="20"/>
                <w:szCs w:val="20"/>
                <w:shd w:val="clear" w:color="auto" w:fill="FFFFFF"/>
              </w:rPr>
              <w:t xml:space="preserve">Սպիտակ, խոշոր, բարձր, երկար </w:t>
            </w:r>
            <w:proofErr w:type="gramStart"/>
            <w:r w:rsidRPr="00E80E53">
              <w:rPr>
                <w:rFonts w:ascii="GHEA Grapalat" w:hAnsi="GHEA Grapalat"/>
                <w:color w:val="000000"/>
                <w:sz w:val="20"/>
                <w:szCs w:val="20"/>
                <w:shd w:val="clear" w:color="auto" w:fill="FFFFFF"/>
              </w:rPr>
              <w:t>տեսակի,  չկոտրած</w:t>
            </w:r>
            <w:proofErr w:type="gramEnd"/>
            <w:r w:rsidRPr="00E80E53">
              <w:rPr>
                <w:rFonts w:ascii="GHEA Grapalat" w:hAnsi="GHEA Grapalat"/>
                <w:color w:val="000000"/>
                <w:sz w:val="20"/>
                <w:szCs w:val="20"/>
                <w:shd w:val="clear" w:color="auto" w:fill="FFFFFF"/>
              </w:rPr>
              <w:t>, լայնությունից բաժանվում են 1-ից մինչև 4 տիպերի, ըստ տիպերի խոնավությունը 13%-ից մինչև 15%։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582"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eastAsia="Tahoma" w:hAnsi="GHEA Grapalat" w:cs="Tahoma"/>
                <w:sz w:val="20"/>
                <w:szCs w:val="20"/>
              </w:rPr>
            </w:pPr>
          </w:p>
          <w:p w:rsidR="007730B1" w:rsidRPr="00E80E53" w:rsidRDefault="007730B1" w:rsidP="007730B1">
            <w:pPr>
              <w:jc w:val="center"/>
              <w:rPr>
                <w:rFonts w:ascii="GHEA Grapalat" w:eastAsia="Tahoma" w:hAnsi="GHEA Grapalat" w:cs="Tahoma"/>
                <w:sz w:val="20"/>
                <w:szCs w:val="20"/>
              </w:rPr>
            </w:pPr>
          </w:p>
          <w:p w:rsidR="007730B1" w:rsidRPr="00E80E53" w:rsidRDefault="007730B1" w:rsidP="007730B1">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600</w:t>
            </w:r>
          </w:p>
          <w:p w:rsidR="007730B1" w:rsidRPr="00E80E53" w:rsidRDefault="007730B1" w:rsidP="007730B1">
            <w:pPr>
              <w:rPr>
                <w:rFonts w:ascii="GHEA Grapalat" w:hAnsi="GHEA Grapalat"/>
                <w:sz w:val="20"/>
                <w:szCs w:val="20"/>
                <w:lang w:val="ru-RU"/>
              </w:rPr>
            </w:pPr>
          </w:p>
        </w:tc>
        <w:tc>
          <w:tcPr>
            <w:tcW w:w="1019"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42000</w:t>
            </w:r>
          </w:p>
          <w:p w:rsidR="007730B1" w:rsidRPr="00E80E53" w:rsidRDefault="007730B1" w:rsidP="007730B1">
            <w:pPr>
              <w:rPr>
                <w:rFonts w:ascii="GHEA Grapalat" w:hAnsi="GHEA Grapalat"/>
                <w:sz w:val="20"/>
                <w:szCs w:val="20"/>
                <w:lang w:val="ru-RU"/>
              </w:rPr>
            </w:pPr>
          </w:p>
        </w:tc>
        <w:tc>
          <w:tcPr>
            <w:tcW w:w="1007"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70</w:t>
            </w:r>
          </w:p>
          <w:p w:rsidR="007730B1" w:rsidRPr="00E80E53" w:rsidRDefault="007730B1" w:rsidP="007730B1">
            <w:pPr>
              <w:rPr>
                <w:rFonts w:ascii="GHEA Grapalat" w:hAnsi="GHEA Grapalat"/>
                <w:sz w:val="20"/>
                <w:szCs w:val="20"/>
                <w:lang w:val="ru-RU"/>
              </w:rPr>
            </w:pPr>
          </w:p>
        </w:tc>
        <w:tc>
          <w:tcPr>
            <w:tcW w:w="152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lang w:val="ru-RU"/>
              </w:rPr>
            </w:pPr>
            <w:r w:rsidRPr="00E80E53">
              <w:rPr>
                <w:rFonts w:ascii="GHEA Grapalat" w:hAnsi="GHEA Grapalat"/>
                <w:sz w:val="20"/>
                <w:szCs w:val="20"/>
              </w:rPr>
              <w:t>գ</w:t>
            </w:r>
            <w:r w:rsidRPr="00E80E53">
              <w:rPr>
                <w:rFonts w:ascii="GHEA Grapalat" w:hAnsi="GHEA Grapalat"/>
                <w:sz w:val="20"/>
                <w:szCs w:val="20"/>
                <w:lang w:val="ru-RU"/>
              </w:rPr>
              <w:t xml:space="preserve">. </w:t>
            </w:r>
            <w:r w:rsidRPr="00E80E53">
              <w:rPr>
                <w:rFonts w:ascii="GHEA Grapalat" w:hAnsi="GHEA Grapalat"/>
                <w:sz w:val="20"/>
                <w:szCs w:val="20"/>
                <w:lang w:val="hy-AM"/>
              </w:rPr>
              <w:t>Փոքր Վեդի</w:t>
            </w:r>
            <w:r w:rsidRPr="00E80E53">
              <w:rPr>
                <w:rFonts w:ascii="GHEA Grapalat" w:hAnsi="GHEA Grapalat"/>
                <w:sz w:val="20"/>
                <w:szCs w:val="20"/>
                <w:lang w:val="ru-RU"/>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70</w:t>
            </w:r>
          </w:p>
          <w:p w:rsidR="007730B1" w:rsidRPr="00E80E53" w:rsidRDefault="007730B1" w:rsidP="007730B1">
            <w:pPr>
              <w:rPr>
                <w:rFonts w:ascii="GHEA Grapalat" w:hAnsi="GHEA Grapalat"/>
                <w:sz w:val="20"/>
                <w:szCs w:val="20"/>
                <w:lang w:val="ru-RU"/>
              </w:rPr>
            </w:pPr>
          </w:p>
        </w:tc>
        <w:tc>
          <w:tcPr>
            <w:tcW w:w="2020"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sz w:val="20"/>
                <w:szCs w:val="20"/>
                <w:lang w:val="ru-RU"/>
              </w:rPr>
            </w:pPr>
            <w:r w:rsidRPr="00E80E53">
              <w:rPr>
                <w:rFonts w:ascii="GHEA Grapalat" w:hAnsi="GHEA Grapalat"/>
                <w:sz w:val="20"/>
                <w:szCs w:val="20"/>
              </w:rPr>
              <w:t>Պայմանագիրըուժիմեջմտնելուց</w:t>
            </w:r>
            <w:r w:rsidRPr="00E80E53">
              <w:rPr>
                <w:rFonts w:ascii="GHEA Grapalat" w:hAnsi="GHEA Grapalat"/>
                <w:sz w:val="20"/>
                <w:szCs w:val="20"/>
                <w:lang w:val="ru-RU"/>
              </w:rPr>
              <w:t xml:space="preserve"> 20 </w:t>
            </w:r>
            <w:r w:rsidRPr="00E80E53">
              <w:rPr>
                <w:rFonts w:ascii="GHEA Grapalat" w:hAnsi="GHEA Grapalat"/>
                <w:sz w:val="20"/>
                <w:szCs w:val="20"/>
              </w:rPr>
              <w:t>օրացույցայինօրհետո</w:t>
            </w:r>
            <w:r w:rsidRPr="00E80E53">
              <w:rPr>
                <w:rFonts w:ascii="GHEA Grapalat" w:hAnsi="GHEA Grapalat"/>
                <w:sz w:val="20"/>
                <w:szCs w:val="20"/>
                <w:lang w:val="ru-RU"/>
              </w:rPr>
              <w:t>--15.12.2022</w:t>
            </w:r>
            <w:r w:rsidRPr="00E80E53">
              <w:rPr>
                <w:rFonts w:ascii="GHEA Grapalat" w:hAnsi="GHEA Grapalat"/>
                <w:sz w:val="20"/>
                <w:szCs w:val="20"/>
              </w:rPr>
              <w:t>թ</w:t>
            </w:r>
            <w:r w:rsidRPr="00E80E53">
              <w:rPr>
                <w:rFonts w:ascii="GHEA Grapalat" w:hAnsi="GHEA Grapalat"/>
                <w:sz w:val="20"/>
                <w:szCs w:val="20"/>
                <w:lang w:val="ru-RU"/>
              </w:rPr>
              <w:t xml:space="preserve">. </w:t>
            </w:r>
            <w:r w:rsidRPr="00E80E53">
              <w:rPr>
                <w:rFonts w:ascii="GHEA Grapalat" w:hAnsi="GHEA Grapalat"/>
                <w:sz w:val="20"/>
                <w:szCs w:val="20"/>
              </w:rPr>
              <w:t>Համաձայնգնորդիկողմիցնախօրոքներկայացվածպատվերի</w:t>
            </w:r>
          </w:p>
        </w:tc>
      </w:tr>
      <w:tr w:rsidR="007730B1"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Pr>
                <w:rFonts w:ascii="GHEA Grapalat" w:hAnsi="GHEA Grapalat"/>
                <w:sz w:val="20"/>
                <w:szCs w:val="20"/>
              </w:rPr>
              <w:t>15</w:t>
            </w:r>
          </w:p>
        </w:tc>
        <w:tc>
          <w:tcPr>
            <w:tcW w:w="1199" w:type="dxa"/>
            <w:vAlign w:val="bottom"/>
          </w:tcPr>
          <w:p w:rsidR="007730B1" w:rsidRPr="00E80E53" w:rsidRDefault="007730B1" w:rsidP="007730B1">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15331154</w:t>
            </w:r>
          </w:p>
        </w:tc>
        <w:tc>
          <w:tcPr>
            <w:tcW w:w="1558" w:type="dxa"/>
            <w:vAlign w:val="bottom"/>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Ոլոռ ամբողջական</w:t>
            </w:r>
          </w:p>
        </w:tc>
        <w:tc>
          <w:tcPr>
            <w:tcW w:w="733" w:type="dxa"/>
          </w:tcPr>
          <w:p w:rsidR="007730B1" w:rsidRPr="00E80E53" w:rsidRDefault="007730B1" w:rsidP="007730B1">
            <w:pPr>
              <w:rPr>
                <w:rFonts w:ascii="GHEA Grapalat" w:hAnsi="GHEA Grapalat"/>
                <w:sz w:val="20"/>
                <w:szCs w:val="20"/>
              </w:rPr>
            </w:pPr>
            <w:r w:rsidRPr="00E80E53">
              <w:rPr>
                <w:rFonts w:ascii="GHEA Grapalat" w:hAnsi="GHEA Grapalat"/>
                <w:sz w:val="20"/>
                <w:szCs w:val="20"/>
              </w:rPr>
              <w:t xml:space="preserve">ՀՀ կամ </w:t>
            </w:r>
            <w:r w:rsidRPr="00E80E53">
              <w:rPr>
                <w:rFonts w:ascii="GHEA Grapalat" w:hAnsi="GHEA Grapalat"/>
                <w:sz w:val="20"/>
                <w:szCs w:val="20"/>
                <w:lang w:val="ru-RU"/>
              </w:rPr>
              <w:t>համարժեք</w:t>
            </w:r>
          </w:p>
        </w:tc>
        <w:tc>
          <w:tcPr>
            <w:tcW w:w="4215" w:type="dxa"/>
          </w:tcPr>
          <w:p w:rsidR="007730B1" w:rsidRPr="00E80E53" w:rsidRDefault="007730B1" w:rsidP="007730B1">
            <w:pPr>
              <w:jc w:val="center"/>
              <w:rPr>
                <w:rFonts w:ascii="GHEA Grapalat" w:hAnsi="GHEA Grapalat"/>
                <w:sz w:val="20"/>
                <w:szCs w:val="20"/>
              </w:rPr>
            </w:pPr>
            <w:r w:rsidRPr="00E80E53">
              <w:rPr>
                <w:rFonts w:ascii="GHEA Grapalat" w:hAnsi="GHEA Grapalat"/>
                <w:color w:val="000000"/>
                <w:sz w:val="20"/>
                <w:szCs w:val="20"/>
                <w:shd w:val="clear" w:color="auto" w:fill="FFFFFF"/>
              </w:rPr>
              <w:t>Չորացրած, կեղևած, դեղին կամ կանաչ գույնի: Անվտանգությունը՝ N 2-III-4.9-01-2010 հիգիենիկ նորմատիվների և «Սննդամթերքի անվտանգության մասին» ՀՀ օրենքի 8-րդ հոդվածի:</w:t>
            </w:r>
          </w:p>
        </w:tc>
        <w:tc>
          <w:tcPr>
            <w:tcW w:w="582" w:type="dxa"/>
          </w:tcPr>
          <w:p w:rsidR="007730B1" w:rsidRPr="00E80E53" w:rsidRDefault="007730B1" w:rsidP="007730B1">
            <w:pPr>
              <w:jc w:val="center"/>
              <w:rPr>
                <w:rFonts w:ascii="GHEA Grapalat" w:hAnsi="GHEA Grapalat"/>
                <w:sz w:val="20"/>
                <w:szCs w:val="20"/>
              </w:rPr>
            </w:pPr>
            <w:r w:rsidRPr="00E80E53">
              <w:rPr>
                <w:rFonts w:ascii="GHEA Grapalat" w:eastAsia="Tahoma" w:hAnsi="GHEA Grapalat" w:cs="Tahoma"/>
                <w:sz w:val="20"/>
                <w:szCs w:val="20"/>
              </w:rPr>
              <w:t>կգ</w:t>
            </w:r>
          </w:p>
        </w:tc>
        <w:tc>
          <w:tcPr>
            <w:tcW w:w="713" w:type="dxa"/>
          </w:tcPr>
          <w:p w:rsidR="007730B1" w:rsidRPr="00E80E53" w:rsidRDefault="007730B1" w:rsidP="007730B1">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450</w:t>
            </w:r>
          </w:p>
          <w:p w:rsidR="007730B1" w:rsidRPr="00E80E53" w:rsidRDefault="007730B1" w:rsidP="007730B1">
            <w:pPr>
              <w:jc w:val="center"/>
              <w:rPr>
                <w:rFonts w:ascii="GHEA Grapalat" w:hAnsi="GHEA Grapalat"/>
                <w:sz w:val="20"/>
                <w:szCs w:val="20"/>
                <w:lang w:val="ru-RU"/>
              </w:rPr>
            </w:pPr>
          </w:p>
        </w:tc>
        <w:tc>
          <w:tcPr>
            <w:tcW w:w="1019" w:type="dxa"/>
            <w:tcBorders>
              <w:top w:val="nil"/>
              <w:bottom w:val="nil"/>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6750</w:t>
            </w:r>
          </w:p>
          <w:p w:rsidR="007730B1" w:rsidRPr="00E80E53" w:rsidRDefault="007730B1" w:rsidP="007730B1">
            <w:pPr>
              <w:rPr>
                <w:rFonts w:ascii="GHEA Grapalat" w:hAnsi="GHEA Grapalat"/>
                <w:sz w:val="20"/>
                <w:szCs w:val="20"/>
                <w:lang w:val="ru-RU"/>
              </w:rPr>
            </w:pPr>
          </w:p>
        </w:tc>
        <w:tc>
          <w:tcPr>
            <w:tcW w:w="1007" w:type="dxa"/>
            <w:tcBorders>
              <w:top w:val="nil"/>
              <w:bottom w:val="nil"/>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15</w:t>
            </w:r>
          </w:p>
          <w:p w:rsidR="007730B1" w:rsidRPr="00E80E53" w:rsidRDefault="007730B1" w:rsidP="007730B1">
            <w:pPr>
              <w:rPr>
                <w:rFonts w:ascii="GHEA Grapalat" w:hAnsi="GHEA Grapalat"/>
                <w:sz w:val="20"/>
                <w:szCs w:val="20"/>
                <w:lang w:val="ru-RU"/>
              </w:rPr>
            </w:pPr>
          </w:p>
        </w:tc>
        <w:tc>
          <w:tcPr>
            <w:tcW w:w="1529" w:type="dxa"/>
            <w:tcBorders>
              <w:bottom w:val="nil"/>
            </w:tcBorders>
          </w:tcPr>
          <w:p w:rsidR="007730B1" w:rsidRPr="00E80E53" w:rsidRDefault="007730B1" w:rsidP="007730B1">
            <w:pPr>
              <w:rPr>
                <w:rFonts w:ascii="GHEA Grapalat" w:hAnsi="GHEA Grapalat"/>
                <w:sz w:val="20"/>
                <w:szCs w:val="20"/>
                <w:lang w:val="ru-RU"/>
              </w:rPr>
            </w:pPr>
            <w:r w:rsidRPr="00E80E53">
              <w:rPr>
                <w:rFonts w:ascii="GHEA Grapalat" w:hAnsi="GHEA Grapalat"/>
                <w:sz w:val="20"/>
                <w:szCs w:val="20"/>
              </w:rPr>
              <w:t>գ</w:t>
            </w:r>
            <w:r w:rsidRPr="00E80E53">
              <w:rPr>
                <w:rFonts w:ascii="GHEA Grapalat" w:hAnsi="GHEA Grapalat"/>
                <w:sz w:val="20"/>
                <w:szCs w:val="20"/>
                <w:lang w:val="ru-RU"/>
              </w:rPr>
              <w:t xml:space="preserve">. </w:t>
            </w:r>
            <w:r w:rsidRPr="00E80E53">
              <w:rPr>
                <w:rFonts w:ascii="GHEA Grapalat" w:hAnsi="GHEA Grapalat"/>
                <w:sz w:val="20"/>
                <w:szCs w:val="20"/>
                <w:lang w:val="hy-AM"/>
              </w:rPr>
              <w:t>Փոքր Վեդի</w:t>
            </w:r>
            <w:r w:rsidRPr="00E80E53">
              <w:rPr>
                <w:rFonts w:ascii="GHEA Grapalat" w:hAnsi="GHEA Grapalat"/>
                <w:sz w:val="20"/>
                <w:szCs w:val="20"/>
                <w:lang w:val="ru-RU"/>
              </w:rPr>
              <w:t xml:space="preserve">, </w:t>
            </w:r>
            <w:r w:rsidRPr="00E80E53">
              <w:rPr>
                <w:rFonts w:ascii="GHEA Grapalat" w:hAnsi="GHEA Grapalat"/>
                <w:sz w:val="20"/>
                <w:szCs w:val="20"/>
                <w:lang w:val="hy-AM"/>
              </w:rPr>
              <w:t xml:space="preserve"> Մ. Հովհաննիսյան 24</w:t>
            </w:r>
          </w:p>
        </w:tc>
        <w:tc>
          <w:tcPr>
            <w:tcW w:w="928" w:type="dxa"/>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15</w:t>
            </w:r>
          </w:p>
          <w:p w:rsidR="007730B1" w:rsidRPr="00E80E53" w:rsidRDefault="007730B1" w:rsidP="007730B1">
            <w:pPr>
              <w:rPr>
                <w:rFonts w:ascii="GHEA Grapalat" w:hAnsi="GHEA Grapalat"/>
                <w:sz w:val="20"/>
                <w:szCs w:val="20"/>
                <w:lang w:val="ru-RU"/>
              </w:rPr>
            </w:pPr>
          </w:p>
        </w:tc>
        <w:tc>
          <w:tcPr>
            <w:tcW w:w="2020" w:type="dxa"/>
          </w:tcPr>
          <w:p w:rsidR="007730B1" w:rsidRPr="00E80E53" w:rsidRDefault="007730B1" w:rsidP="007730B1">
            <w:pPr>
              <w:rPr>
                <w:rFonts w:ascii="GHEA Grapalat" w:hAnsi="GHEA Grapalat"/>
                <w:sz w:val="20"/>
                <w:szCs w:val="20"/>
                <w:lang w:val="ru-RU"/>
              </w:rPr>
            </w:pPr>
            <w:r w:rsidRPr="00E80E53">
              <w:rPr>
                <w:rFonts w:ascii="GHEA Grapalat" w:hAnsi="GHEA Grapalat"/>
                <w:sz w:val="20"/>
                <w:szCs w:val="20"/>
              </w:rPr>
              <w:t>Պայմանագիրըուժիմեջմտնելուց</w:t>
            </w:r>
            <w:r w:rsidRPr="00E80E53">
              <w:rPr>
                <w:rFonts w:ascii="GHEA Grapalat" w:hAnsi="GHEA Grapalat"/>
                <w:sz w:val="20"/>
                <w:szCs w:val="20"/>
                <w:lang w:val="ru-RU"/>
              </w:rPr>
              <w:t xml:space="preserve"> 20 </w:t>
            </w:r>
            <w:r w:rsidRPr="00E80E53">
              <w:rPr>
                <w:rFonts w:ascii="GHEA Grapalat" w:hAnsi="GHEA Grapalat"/>
                <w:sz w:val="20"/>
                <w:szCs w:val="20"/>
              </w:rPr>
              <w:t>օրացույցայինօրհետո</w:t>
            </w:r>
            <w:r w:rsidRPr="00E80E53">
              <w:rPr>
                <w:rFonts w:ascii="GHEA Grapalat" w:hAnsi="GHEA Grapalat"/>
                <w:sz w:val="20"/>
                <w:szCs w:val="20"/>
                <w:lang w:val="ru-RU"/>
              </w:rPr>
              <w:t>--15.12.2022</w:t>
            </w:r>
            <w:r w:rsidRPr="00E80E53">
              <w:rPr>
                <w:rFonts w:ascii="GHEA Grapalat" w:hAnsi="GHEA Grapalat"/>
                <w:sz w:val="20"/>
                <w:szCs w:val="20"/>
              </w:rPr>
              <w:t>թ</w:t>
            </w:r>
            <w:r w:rsidRPr="00E80E53">
              <w:rPr>
                <w:rFonts w:ascii="GHEA Grapalat" w:hAnsi="GHEA Grapalat"/>
                <w:sz w:val="20"/>
                <w:szCs w:val="20"/>
                <w:lang w:val="ru-RU"/>
              </w:rPr>
              <w:t xml:space="preserve">. </w:t>
            </w:r>
            <w:r w:rsidRPr="00E80E53">
              <w:rPr>
                <w:rFonts w:ascii="GHEA Grapalat" w:hAnsi="GHEA Grapalat"/>
                <w:sz w:val="20"/>
                <w:szCs w:val="20"/>
              </w:rPr>
              <w:t>Համաձայնգնորդիկողմիցնախօրոքներկայացվածպատվերի</w:t>
            </w:r>
          </w:p>
        </w:tc>
      </w:tr>
      <w:tr w:rsidR="007730B1"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Pr>
                <w:rFonts w:ascii="GHEA Grapalat" w:hAnsi="GHEA Grapalat"/>
                <w:sz w:val="20"/>
                <w:szCs w:val="20"/>
              </w:rPr>
              <w:t>16</w:t>
            </w:r>
          </w:p>
        </w:tc>
        <w:tc>
          <w:tcPr>
            <w:tcW w:w="1199"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15872400</w:t>
            </w:r>
          </w:p>
        </w:tc>
        <w:tc>
          <w:tcPr>
            <w:tcW w:w="1558"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Կերակրի աղ մանր</w:t>
            </w:r>
          </w:p>
        </w:tc>
        <w:tc>
          <w:tcPr>
            <w:tcW w:w="73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sidRPr="00E80E53">
              <w:rPr>
                <w:rFonts w:ascii="GHEA Grapalat" w:hAnsi="GHEA Grapalat"/>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sz w:val="20"/>
                <w:szCs w:val="20"/>
              </w:rPr>
            </w:pPr>
            <w:r w:rsidRPr="00E80E53">
              <w:rPr>
                <w:rFonts w:ascii="GHEA Grapalat" w:hAnsi="GHEA Grapalat"/>
                <w:sz w:val="20"/>
                <w:szCs w:val="20"/>
              </w:rPr>
              <w:t>Կերակրի աղ` բարձր տեսակի, յոդացված ՀՍՏ 239-2005 Պիտանելիության ժամկետը արտադրման օրվանից ոչ պակաս 12 ամիս:</w:t>
            </w:r>
          </w:p>
        </w:tc>
        <w:tc>
          <w:tcPr>
            <w:tcW w:w="582"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180</w:t>
            </w:r>
          </w:p>
          <w:p w:rsidR="007730B1" w:rsidRPr="00E80E53" w:rsidRDefault="007730B1" w:rsidP="007730B1">
            <w:pPr>
              <w:rPr>
                <w:rFonts w:ascii="GHEA Grapalat" w:hAnsi="GHEA Grapalat"/>
                <w:sz w:val="20"/>
                <w:szCs w:val="20"/>
                <w:lang w:val="ru-RU"/>
              </w:rPr>
            </w:pPr>
          </w:p>
        </w:tc>
        <w:tc>
          <w:tcPr>
            <w:tcW w:w="1019"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8100</w:t>
            </w:r>
          </w:p>
          <w:p w:rsidR="007730B1" w:rsidRPr="00E80E53" w:rsidRDefault="007730B1" w:rsidP="007730B1">
            <w:pPr>
              <w:rPr>
                <w:rFonts w:ascii="GHEA Grapalat" w:hAnsi="GHEA Grapalat"/>
                <w:sz w:val="20"/>
                <w:szCs w:val="20"/>
                <w:lang w:val="ru-RU"/>
              </w:rPr>
            </w:pPr>
          </w:p>
        </w:tc>
        <w:tc>
          <w:tcPr>
            <w:tcW w:w="1007"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jc w:val="center"/>
              <w:rPr>
                <w:rFonts w:ascii="GHEA Grapalat" w:hAnsi="GHEA Grapalat" w:cs="Calibri"/>
                <w:bCs/>
                <w:color w:val="000000"/>
                <w:sz w:val="20"/>
                <w:szCs w:val="20"/>
              </w:rPr>
            </w:pPr>
            <w:r>
              <w:rPr>
                <w:rFonts w:ascii="GHEA Grapalat" w:hAnsi="GHEA Grapalat" w:cs="Calibri"/>
                <w:bCs/>
                <w:color w:val="000000"/>
                <w:sz w:val="20"/>
                <w:szCs w:val="20"/>
              </w:rPr>
              <w:t>45</w:t>
            </w:r>
          </w:p>
          <w:p w:rsidR="007730B1" w:rsidRPr="00E80E53" w:rsidRDefault="007730B1" w:rsidP="007730B1">
            <w:pPr>
              <w:jc w:val="center"/>
              <w:rPr>
                <w:rFonts w:ascii="GHEA Grapalat" w:hAnsi="GHEA Grapalat"/>
                <w:sz w:val="20"/>
                <w:szCs w:val="20"/>
                <w:lang w:val="ru-RU"/>
              </w:rPr>
            </w:pPr>
          </w:p>
        </w:tc>
        <w:tc>
          <w:tcPr>
            <w:tcW w:w="152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lang w:val="ru-RU"/>
              </w:rPr>
            </w:pPr>
            <w:r w:rsidRPr="00E80E53">
              <w:rPr>
                <w:rFonts w:ascii="GHEA Grapalat" w:hAnsi="GHEA Grapalat"/>
                <w:sz w:val="20"/>
                <w:szCs w:val="20"/>
              </w:rPr>
              <w:t>գ</w:t>
            </w:r>
            <w:r w:rsidRPr="00E80E53">
              <w:rPr>
                <w:rFonts w:ascii="GHEA Grapalat" w:hAnsi="GHEA Grapalat"/>
                <w:sz w:val="20"/>
                <w:szCs w:val="20"/>
                <w:lang w:val="ru-RU"/>
              </w:rPr>
              <w:t xml:space="preserve">. </w:t>
            </w:r>
            <w:r w:rsidRPr="00E80E53">
              <w:rPr>
                <w:rFonts w:ascii="GHEA Grapalat" w:hAnsi="GHEA Grapalat"/>
                <w:sz w:val="20"/>
                <w:szCs w:val="20"/>
                <w:lang w:val="hy-AM"/>
              </w:rPr>
              <w:t>Փոքր Վեդի</w:t>
            </w:r>
            <w:r w:rsidRPr="00E80E53">
              <w:rPr>
                <w:rFonts w:ascii="GHEA Grapalat" w:hAnsi="GHEA Grapalat"/>
                <w:sz w:val="20"/>
                <w:szCs w:val="20"/>
                <w:lang w:val="ru-RU"/>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45</w:t>
            </w:r>
          </w:p>
          <w:p w:rsidR="007730B1" w:rsidRPr="00E80E53" w:rsidRDefault="007730B1" w:rsidP="007730B1">
            <w:pPr>
              <w:rPr>
                <w:rFonts w:ascii="GHEA Grapalat" w:hAnsi="GHEA Grapalat"/>
                <w:sz w:val="20"/>
                <w:szCs w:val="20"/>
                <w:lang w:val="ru-RU"/>
              </w:rPr>
            </w:pPr>
          </w:p>
        </w:tc>
        <w:tc>
          <w:tcPr>
            <w:tcW w:w="2020"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sz w:val="20"/>
                <w:szCs w:val="20"/>
                <w:lang w:val="ru-RU"/>
              </w:rPr>
            </w:pPr>
            <w:r w:rsidRPr="00E80E53">
              <w:rPr>
                <w:rFonts w:ascii="GHEA Grapalat" w:hAnsi="GHEA Grapalat"/>
                <w:sz w:val="20"/>
                <w:szCs w:val="20"/>
              </w:rPr>
              <w:t>Պայմանագիրըուժիմեջմտնելուց</w:t>
            </w:r>
            <w:r w:rsidRPr="00E80E53">
              <w:rPr>
                <w:rFonts w:ascii="GHEA Grapalat" w:hAnsi="GHEA Grapalat"/>
                <w:sz w:val="20"/>
                <w:szCs w:val="20"/>
                <w:lang w:val="ru-RU"/>
              </w:rPr>
              <w:t xml:space="preserve"> 20 </w:t>
            </w:r>
            <w:r w:rsidRPr="00E80E53">
              <w:rPr>
                <w:rFonts w:ascii="GHEA Grapalat" w:hAnsi="GHEA Grapalat"/>
                <w:sz w:val="20"/>
                <w:szCs w:val="20"/>
              </w:rPr>
              <w:t>օրացույցայինօրհետո</w:t>
            </w:r>
            <w:r w:rsidRPr="00E80E53">
              <w:rPr>
                <w:rFonts w:ascii="GHEA Grapalat" w:hAnsi="GHEA Grapalat"/>
                <w:sz w:val="20"/>
                <w:szCs w:val="20"/>
                <w:lang w:val="ru-RU"/>
              </w:rPr>
              <w:t xml:space="preserve">--15.12.2022 </w:t>
            </w:r>
            <w:r w:rsidRPr="00E80E53">
              <w:rPr>
                <w:rFonts w:ascii="GHEA Grapalat" w:hAnsi="GHEA Grapalat"/>
                <w:sz w:val="20"/>
                <w:szCs w:val="20"/>
              </w:rPr>
              <w:t>թ</w:t>
            </w:r>
            <w:r w:rsidRPr="00E80E53">
              <w:rPr>
                <w:rFonts w:ascii="GHEA Grapalat" w:hAnsi="GHEA Grapalat"/>
                <w:sz w:val="20"/>
                <w:szCs w:val="20"/>
                <w:lang w:val="ru-RU"/>
              </w:rPr>
              <w:t xml:space="preserve">. </w:t>
            </w:r>
            <w:r w:rsidRPr="00E80E53">
              <w:rPr>
                <w:rFonts w:ascii="GHEA Grapalat" w:hAnsi="GHEA Grapalat"/>
                <w:sz w:val="20"/>
                <w:szCs w:val="20"/>
              </w:rPr>
              <w:t>Համաձայնգնորդիկողմիցնախօրոքներկայացվածպատվերի</w:t>
            </w:r>
          </w:p>
        </w:tc>
      </w:tr>
      <w:tr w:rsidR="007730B1"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Pr>
                <w:rFonts w:ascii="GHEA Grapalat" w:hAnsi="GHEA Grapalat"/>
                <w:sz w:val="20"/>
                <w:szCs w:val="20"/>
              </w:rPr>
              <w:t>17</w:t>
            </w:r>
          </w:p>
        </w:tc>
        <w:tc>
          <w:tcPr>
            <w:tcW w:w="1199"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15842310</w:t>
            </w:r>
          </w:p>
        </w:tc>
        <w:tc>
          <w:tcPr>
            <w:tcW w:w="1558"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Կոնֆետ կարամել</w:t>
            </w:r>
          </w:p>
        </w:tc>
        <w:tc>
          <w:tcPr>
            <w:tcW w:w="73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sidRPr="00E80E53">
              <w:rPr>
                <w:rFonts w:ascii="GHEA Grapalat" w:hAnsi="GHEA Grapalat"/>
                <w:sz w:val="20"/>
                <w:szCs w:val="20"/>
              </w:rPr>
              <w:t>ՀՀ կամ համ</w:t>
            </w:r>
            <w:r w:rsidRPr="00E80E53">
              <w:rPr>
                <w:rFonts w:ascii="GHEA Grapalat" w:hAnsi="GHEA Grapalat"/>
                <w:sz w:val="20"/>
                <w:szCs w:val="20"/>
              </w:rPr>
              <w:lastRenderedPageBreak/>
              <w:t>արժեք</w:t>
            </w:r>
          </w:p>
        </w:tc>
        <w:tc>
          <w:tcPr>
            <w:tcW w:w="4215"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color w:val="C00000"/>
                <w:sz w:val="20"/>
                <w:szCs w:val="20"/>
              </w:rPr>
            </w:pPr>
            <w:r w:rsidRPr="006D2484">
              <w:rPr>
                <w:rFonts w:ascii="GHEA Grapalat" w:hAnsi="GHEA Grapalat"/>
                <w:color w:val="000000" w:themeColor="text1"/>
                <w:sz w:val="20"/>
                <w:szCs w:val="20"/>
                <w:shd w:val="clear" w:color="auto" w:fill="FFFFFF"/>
              </w:rPr>
              <w:lastRenderedPageBreak/>
              <w:t xml:space="preserve">Կարամել կաթնային, պոմադային, մրգային, դոնդողային, դոնդողամրգային, նշակարկանդային, գրիլյաժային, պրալինե </w:t>
            </w:r>
            <w:r w:rsidRPr="006D2484">
              <w:rPr>
                <w:rFonts w:ascii="GHEA Grapalat" w:hAnsi="GHEA Grapalat"/>
                <w:color w:val="000000" w:themeColor="text1"/>
                <w:sz w:val="20"/>
                <w:szCs w:val="20"/>
                <w:shd w:val="clear" w:color="auto" w:fill="FFFFFF"/>
              </w:rPr>
              <w:lastRenderedPageBreak/>
              <w:t>հավելանյութերով։ Կախված կոնֆետի տեսակից խոնավության զանգվածային մասը` 4-25 %-ից ոչ ավել, ԳՕՍՏ 4570-93 կամ համարժեք, փաթեթավորումը` նրբաթիթեղի և թղթի մեջ, չփաթաթված` հատավոր, կշռածրարված տուփերով, խառը տեսականիով, ԳՕՍՏ 4570-93 կամ համարժեք։Անվտանգությունը` ըստ N 2-III-4.9-01-2010 հիգիենիկ նորմատիվների, իսկ մակնշումը` «Սննդամթերքի անվտանգության մասին» ՀՀ օրենքի 8-րդ հոդվածի</w:t>
            </w:r>
          </w:p>
        </w:tc>
        <w:tc>
          <w:tcPr>
            <w:tcW w:w="582"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eastAsia="Tahoma" w:hAnsi="GHEA Grapalat" w:cs="Tahoma"/>
                <w:sz w:val="20"/>
                <w:szCs w:val="20"/>
              </w:rPr>
            </w:pPr>
          </w:p>
          <w:p w:rsidR="007730B1" w:rsidRPr="00E80E53" w:rsidRDefault="007730B1" w:rsidP="007730B1">
            <w:pPr>
              <w:jc w:val="center"/>
              <w:rPr>
                <w:rFonts w:ascii="GHEA Grapalat" w:eastAsia="Tahoma" w:hAnsi="GHEA Grapalat" w:cs="Tahoma"/>
                <w:sz w:val="20"/>
                <w:szCs w:val="20"/>
              </w:rPr>
            </w:pPr>
          </w:p>
          <w:p w:rsidR="007730B1" w:rsidRPr="00E80E53" w:rsidRDefault="007730B1" w:rsidP="007730B1">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1500</w:t>
            </w:r>
          </w:p>
          <w:p w:rsidR="007730B1" w:rsidRPr="00E80E53" w:rsidRDefault="007730B1" w:rsidP="007730B1">
            <w:pP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15000</w:t>
            </w:r>
          </w:p>
          <w:p w:rsidR="007730B1" w:rsidRPr="00E80E53" w:rsidRDefault="007730B1" w:rsidP="007730B1">
            <w:pP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t>10</w:t>
            </w:r>
          </w:p>
          <w:p w:rsidR="007730B1" w:rsidRPr="00E80E53" w:rsidRDefault="007730B1" w:rsidP="007730B1">
            <w:pPr>
              <w:rPr>
                <w:rFonts w:ascii="GHEA Grapalat" w:hAnsi="GHEA Grapalat"/>
                <w:sz w:val="20"/>
                <w:szCs w:val="20"/>
              </w:rPr>
            </w:pPr>
          </w:p>
        </w:tc>
        <w:tc>
          <w:tcPr>
            <w:tcW w:w="152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w:t>
            </w:r>
            <w:r w:rsidRPr="00E80E53">
              <w:rPr>
                <w:rFonts w:ascii="GHEA Grapalat" w:hAnsi="GHEA Grapalat"/>
                <w:sz w:val="20"/>
                <w:szCs w:val="20"/>
                <w:lang w:val="hy-AM"/>
              </w:rPr>
              <w:lastRenderedPageBreak/>
              <w:t>Հովհաննիսյան 24</w:t>
            </w:r>
          </w:p>
        </w:tc>
        <w:tc>
          <w:tcPr>
            <w:tcW w:w="928"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cs="Calibri"/>
                <w:bCs/>
                <w:color w:val="000000"/>
                <w:sz w:val="20"/>
                <w:szCs w:val="20"/>
              </w:rPr>
            </w:pPr>
            <w:r w:rsidRPr="00E80E53">
              <w:rPr>
                <w:rFonts w:ascii="GHEA Grapalat" w:hAnsi="GHEA Grapalat" w:cs="Calibri"/>
                <w:bCs/>
                <w:color w:val="000000"/>
                <w:sz w:val="20"/>
                <w:szCs w:val="20"/>
              </w:rPr>
              <w:lastRenderedPageBreak/>
              <w:t>10</w:t>
            </w:r>
          </w:p>
          <w:p w:rsidR="007730B1" w:rsidRPr="00E80E53" w:rsidRDefault="007730B1" w:rsidP="007730B1">
            <w:pPr>
              <w:rPr>
                <w:rFonts w:ascii="GHEA Grapalat" w:hAnsi="GHEA Grapalat"/>
                <w:sz w:val="20"/>
                <w:szCs w:val="20"/>
              </w:rPr>
            </w:pPr>
          </w:p>
        </w:tc>
        <w:tc>
          <w:tcPr>
            <w:tcW w:w="2020"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sz w:val="20"/>
                <w:szCs w:val="20"/>
              </w:rPr>
            </w:pPr>
          </w:p>
          <w:p w:rsidR="007730B1" w:rsidRPr="00E80E53" w:rsidRDefault="007730B1" w:rsidP="007730B1">
            <w:pPr>
              <w:jc w:val="center"/>
              <w:rPr>
                <w:rFonts w:ascii="GHEA Grapalat" w:hAnsi="GHEA Grapalat"/>
                <w:sz w:val="20"/>
                <w:szCs w:val="20"/>
              </w:rPr>
            </w:pPr>
            <w:r w:rsidRPr="00E80E53">
              <w:rPr>
                <w:rFonts w:ascii="GHEA Grapalat" w:hAnsi="GHEA Grapalat"/>
                <w:sz w:val="20"/>
                <w:szCs w:val="20"/>
              </w:rPr>
              <w:t xml:space="preserve">Պայմանագիրը ուժի մեջ մտնելուց </w:t>
            </w:r>
            <w:r w:rsidRPr="00E80E53">
              <w:rPr>
                <w:rFonts w:ascii="GHEA Grapalat" w:hAnsi="GHEA Grapalat"/>
                <w:sz w:val="20"/>
                <w:szCs w:val="20"/>
              </w:rPr>
              <w:lastRenderedPageBreak/>
              <w:t>20 օրացույցային օր հետո--15.12.2022 թ. Համաձայն գնորդի կողմից նախօրոք ներկայացված պատվերի</w:t>
            </w:r>
          </w:p>
        </w:tc>
      </w:tr>
      <w:tr w:rsidR="007730B1"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Pr>
                <w:rFonts w:ascii="GHEA Grapalat" w:hAnsi="GHEA Grapalat"/>
                <w:sz w:val="20"/>
                <w:szCs w:val="20"/>
              </w:rPr>
              <w:lastRenderedPageBreak/>
              <w:t>18</w:t>
            </w:r>
          </w:p>
        </w:tc>
        <w:tc>
          <w:tcPr>
            <w:tcW w:w="1199" w:type="dxa"/>
            <w:tcBorders>
              <w:top w:val="single" w:sz="4" w:space="0" w:color="auto"/>
              <w:left w:val="single" w:sz="4" w:space="0" w:color="auto"/>
              <w:bottom w:val="single" w:sz="4" w:space="0" w:color="auto"/>
              <w:right w:val="single" w:sz="4" w:space="0" w:color="auto"/>
            </w:tcBorders>
            <w:vAlign w:val="bottom"/>
          </w:tcPr>
          <w:p w:rsidR="007730B1" w:rsidRPr="00E80E53" w:rsidRDefault="007730B1" w:rsidP="007730B1">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15821500</w:t>
            </w:r>
          </w:p>
        </w:tc>
        <w:tc>
          <w:tcPr>
            <w:tcW w:w="1558" w:type="dxa"/>
            <w:tcBorders>
              <w:top w:val="single" w:sz="4" w:space="0" w:color="auto"/>
              <w:left w:val="single" w:sz="4" w:space="0" w:color="auto"/>
              <w:bottom w:val="single" w:sz="4" w:space="0" w:color="auto"/>
              <w:right w:val="single" w:sz="4" w:space="0" w:color="auto"/>
            </w:tcBorders>
            <w:vAlign w:val="bottom"/>
          </w:tcPr>
          <w:p w:rsidR="007730B1" w:rsidRPr="006D2484" w:rsidRDefault="007730B1" w:rsidP="007730B1">
            <w:pPr>
              <w:rPr>
                <w:rFonts w:ascii="GHEA Grapalat" w:hAnsi="GHEA Grapalat" w:cs="Calibri"/>
                <w:bCs/>
                <w:color w:val="000000" w:themeColor="text1"/>
                <w:sz w:val="20"/>
                <w:szCs w:val="20"/>
              </w:rPr>
            </w:pPr>
            <w:r w:rsidRPr="006D2484">
              <w:rPr>
                <w:rFonts w:ascii="GHEA Grapalat" w:hAnsi="GHEA Grapalat" w:cs="Calibri"/>
                <w:bCs/>
                <w:color w:val="000000" w:themeColor="text1"/>
                <w:sz w:val="20"/>
                <w:szCs w:val="20"/>
              </w:rPr>
              <w:t xml:space="preserve">Քաղցր թխվածքաբլիթ </w:t>
            </w:r>
          </w:p>
        </w:tc>
        <w:tc>
          <w:tcPr>
            <w:tcW w:w="733" w:type="dxa"/>
            <w:tcBorders>
              <w:top w:val="single" w:sz="4" w:space="0" w:color="auto"/>
              <w:left w:val="single" w:sz="4" w:space="0" w:color="auto"/>
              <w:bottom w:val="single" w:sz="4" w:space="0" w:color="auto"/>
              <w:right w:val="single" w:sz="4" w:space="0" w:color="auto"/>
            </w:tcBorders>
          </w:tcPr>
          <w:p w:rsidR="007730B1" w:rsidRPr="006D2484" w:rsidRDefault="007730B1" w:rsidP="007730B1">
            <w:pPr>
              <w:rPr>
                <w:rFonts w:ascii="GHEA Grapalat" w:hAnsi="GHEA Grapalat"/>
                <w:color w:val="000000" w:themeColor="text1"/>
                <w:sz w:val="20"/>
                <w:szCs w:val="20"/>
              </w:rPr>
            </w:pPr>
            <w:r w:rsidRPr="006D2484">
              <w:rPr>
                <w:rFonts w:ascii="GHEA Grapalat" w:hAnsi="GHEA Grapalat"/>
                <w:color w:val="000000" w:themeColor="text1"/>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7730B1" w:rsidRPr="006D2484" w:rsidRDefault="007730B1" w:rsidP="007730B1">
            <w:pPr>
              <w:rPr>
                <w:rFonts w:ascii="GHEA Grapalat" w:hAnsi="GHEA Grapalat"/>
                <w:color w:val="000000" w:themeColor="text1"/>
                <w:sz w:val="20"/>
                <w:szCs w:val="20"/>
              </w:rPr>
            </w:pPr>
            <w:r w:rsidRPr="006D2484">
              <w:rPr>
                <w:rFonts w:ascii="GHEA Grapalat" w:hAnsi="GHEA Grapalat" w:cs="Calibri"/>
                <w:bCs/>
                <w:color w:val="000000" w:themeColor="text1"/>
                <w:sz w:val="20"/>
                <w:szCs w:val="20"/>
              </w:rPr>
              <w:t xml:space="preserve">Պեչենի / </w:t>
            </w:r>
            <w:r w:rsidRPr="006D2484">
              <w:rPr>
                <w:rFonts w:ascii="GHEA Grapalat" w:hAnsi="GHEA Grapalat"/>
                <w:color w:val="000000" w:themeColor="text1"/>
                <w:sz w:val="20"/>
                <w:szCs w:val="20"/>
                <w:lang w:val="ru-RU"/>
              </w:rPr>
              <w:t>Կաթնահունց</w:t>
            </w:r>
            <w:r w:rsidRPr="006D2484">
              <w:rPr>
                <w:rFonts w:ascii="GHEA Grapalat" w:hAnsi="GHEA Grapalat"/>
                <w:color w:val="000000" w:themeColor="text1"/>
                <w:sz w:val="20"/>
                <w:szCs w:val="20"/>
              </w:rPr>
              <w:t xml:space="preserve">, </w:t>
            </w:r>
            <w:r w:rsidRPr="006D2484">
              <w:rPr>
                <w:rFonts w:ascii="GHEA Grapalat" w:hAnsi="GHEA Grapalat"/>
                <w:color w:val="000000" w:themeColor="text1"/>
                <w:sz w:val="20"/>
                <w:szCs w:val="20"/>
                <w:lang w:val="ru-RU"/>
              </w:rPr>
              <w:t>շաքարահունցևերկարատևպատրաստված</w:t>
            </w:r>
            <w:r w:rsidRPr="006D2484">
              <w:rPr>
                <w:rFonts w:ascii="GHEA Grapalat" w:hAnsi="GHEA Grapalat"/>
                <w:color w:val="000000" w:themeColor="text1"/>
                <w:sz w:val="20"/>
                <w:szCs w:val="20"/>
              </w:rPr>
              <w:t xml:space="preserve">, </w:t>
            </w:r>
            <w:r w:rsidRPr="006D2484">
              <w:rPr>
                <w:rFonts w:ascii="GHEA Grapalat" w:hAnsi="GHEA Grapalat"/>
                <w:color w:val="000000" w:themeColor="text1"/>
                <w:sz w:val="20"/>
                <w:szCs w:val="20"/>
                <w:lang w:val="ru-RU"/>
              </w:rPr>
              <w:t>խոնավությունը</w:t>
            </w:r>
            <w:r w:rsidRPr="006D2484">
              <w:rPr>
                <w:rFonts w:ascii="GHEA Grapalat" w:hAnsi="GHEA Grapalat"/>
                <w:color w:val="000000" w:themeColor="text1"/>
                <w:sz w:val="20"/>
                <w:szCs w:val="20"/>
              </w:rPr>
              <w:t>`3%-</w:t>
            </w:r>
            <w:r w:rsidRPr="006D2484">
              <w:rPr>
                <w:rFonts w:ascii="GHEA Grapalat" w:hAnsi="GHEA Grapalat"/>
                <w:color w:val="000000" w:themeColor="text1"/>
                <w:sz w:val="20"/>
                <w:szCs w:val="20"/>
                <w:lang w:val="ru-RU"/>
              </w:rPr>
              <w:t>իցմինչև</w:t>
            </w:r>
            <w:r w:rsidRPr="006D2484">
              <w:rPr>
                <w:rFonts w:ascii="GHEA Grapalat" w:hAnsi="GHEA Grapalat"/>
                <w:color w:val="000000" w:themeColor="text1"/>
                <w:sz w:val="20"/>
                <w:szCs w:val="20"/>
              </w:rPr>
              <w:t xml:space="preserve"> 10%, </w:t>
            </w:r>
            <w:r w:rsidRPr="006D2484">
              <w:rPr>
                <w:rFonts w:ascii="GHEA Grapalat" w:hAnsi="GHEA Grapalat"/>
                <w:color w:val="000000" w:themeColor="text1"/>
                <w:sz w:val="20"/>
                <w:szCs w:val="20"/>
                <w:lang w:val="ru-RU"/>
              </w:rPr>
              <w:t>շաքարիզանգվածայինպարունակությունը</w:t>
            </w:r>
            <w:r w:rsidRPr="006D2484">
              <w:rPr>
                <w:rFonts w:ascii="GHEA Grapalat" w:hAnsi="GHEA Grapalat"/>
                <w:color w:val="000000" w:themeColor="text1"/>
                <w:sz w:val="20"/>
                <w:szCs w:val="20"/>
              </w:rPr>
              <w:t>` 20% -</w:t>
            </w:r>
            <w:r w:rsidRPr="006D2484">
              <w:rPr>
                <w:rFonts w:ascii="GHEA Grapalat" w:hAnsi="GHEA Grapalat"/>
                <w:color w:val="000000" w:themeColor="text1"/>
                <w:sz w:val="20"/>
                <w:szCs w:val="20"/>
                <w:lang w:val="ru-RU"/>
              </w:rPr>
              <w:t>իցմինչև</w:t>
            </w:r>
            <w:r w:rsidRPr="006D2484">
              <w:rPr>
                <w:rFonts w:ascii="GHEA Grapalat" w:hAnsi="GHEA Grapalat"/>
                <w:color w:val="000000" w:themeColor="text1"/>
                <w:sz w:val="20"/>
                <w:szCs w:val="20"/>
              </w:rPr>
              <w:t xml:space="preserve"> 27%, </w:t>
            </w:r>
            <w:r w:rsidRPr="006D2484">
              <w:rPr>
                <w:rFonts w:ascii="GHEA Grapalat" w:hAnsi="GHEA Grapalat"/>
                <w:color w:val="000000" w:themeColor="text1"/>
                <w:sz w:val="20"/>
                <w:szCs w:val="20"/>
                <w:lang w:val="ru-RU"/>
              </w:rPr>
              <w:t>յուղայնությունը</w:t>
            </w:r>
            <w:r w:rsidRPr="006D2484">
              <w:rPr>
                <w:rFonts w:ascii="GHEA Grapalat" w:hAnsi="GHEA Grapalat"/>
                <w:color w:val="000000" w:themeColor="text1"/>
                <w:sz w:val="20"/>
                <w:szCs w:val="20"/>
              </w:rPr>
              <w:t>` 3%-</w:t>
            </w:r>
            <w:r w:rsidRPr="006D2484">
              <w:rPr>
                <w:rFonts w:ascii="GHEA Grapalat" w:hAnsi="GHEA Grapalat"/>
                <w:color w:val="000000" w:themeColor="text1"/>
                <w:sz w:val="20"/>
                <w:szCs w:val="20"/>
                <w:lang w:val="ru-RU"/>
              </w:rPr>
              <w:t>իցմինչև</w:t>
            </w:r>
            <w:r w:rsidRPr="006D2484">
              <w:rPr>
                <w:rFonts w:ascii="GHEA Grapalat" w:hAnsi="GHEA Grapalat"/>
                <w:color w:val="000000" w:themeColor="text1"/>
                <w:sz w:val="20"/>
                <w:szCs w:val="20"/>
              </w:rPr>
              <w:t xml:space="preserve"> 30%: </w:t>
            </w:r>
            <w:r w:rsidRPr="006D2484">
              <w:rPr>
                <w:rFonts w:ascii="GHEA Grapalat" w:hAnsi="GHEA Grapalat"/>
                <w:color w:val="000000" w:themeColor="text1"/>
                <w:sz w:val="20"/>
                <w:szCs w:val="20"/>
                <w:lang w:val="ru-RU"/>
              </w:rPr>
              <w:t>Անվտանգությունըևմակնշումը</w:t>
            </w:r>
            <w:r w:rsidRPr="006D2484">
              <w:rPr>
                <w:rFonts w:ascii="GHEA Grapalat" w:hAnsi="GHEA Grapalat"/>
                <w:color w:val="000000" w:themeColor="text1"/>
                <w:sz w:val="20"/>
                <w:szCs w:val="20"/>
              </w:rPr>
              <w:t xml:space="preserve"> N 2-III-4.9-01-2010 </w:t>
            </w:r>
            <w:r w:rsidRPr="006D2484">
              <w:rPr>
                <w:rFonts w:ascii="GHEA Grapalat" w:hAnsi="GHEA Grapalat"/>
                <w:color w:val="000000" w:themeColor="text1"/>
                <w:sz w:val="20"/>
                <w:szCs w:val="20"/>
                <w:lang w:val="ru-RU"/>
              </w:rPr>
              <w:t>հիգիենիկնորմատիվներիև</w:t>
            </w:r>
            <w:r w:rsidRPr="006D2484">
              <w:rPr>
                <w:rFonts w:ascii="GHEA Grapalat" w:hAnsi="GHEA Grapalat"/>
                <w:color w:val="000000" w:themeColor="text1"/>
                <w:sz w:val="20"/>
                <w:szCs w:val="20"/>
              </w:rPr>
              <w:t>«</w:t>
            </w:r>
            <w:r w:rsidRPr="006D2484">
              <w:rPr>
                <w:rFonts w:ascii="GHEA Grapalat" w:hAnsi="GHEA Grapalat"/>
                <w:color w:val="000000" w:themeColor="text1"/>
                <w:sz w:val="20"/>
                <w:szCs w:val="20"/>
                <w:lang w:val="ru-RU"/>
              </w:rPr>
              <w:t>Սննդամթերքիանվտանգությանմասին</w:t>
            </w:r>
            <w:r w:rsidRPr="006D2484">
              <w:rPr>
                <w:rFonts w:ascii="GHEA Grapalat" w:hAnsi="GHEA Grapalat"/>
                <w:color w:val="000000" w:themeColor="text1"/>
                <w:sz w:val="20"/>
                <w:szCs w:val="20"/>
              </w:rPr>
              <w:t xml:space="preserve">» </w:t>
            </w:r>
            <w:r w:rsidRPr="006D2484">
              <w:rPr>
                <w:rFonts w:ascii="GHEA Grapalat" w:hAnsi="GHEA Grapalat"/>
                <w:color w:val="000000" w:themeColor="text1"/>
                <w:sz w:val="20"/>
                <w:szCs w:val="20"/>
                <w:lang w:val="ru-RU"/>
              </w:rPr>
              <w:t>ՀՀօրենքի</w:t>
            </w:r>
            <w:r w:rsidRPr="006D2484">
              <w:rPr>
                <w:rFonts w:ascii="GHEA Grapalat" w:hAnsi="GHEA Grapalat"/>
                <w:color w:val="000000" w:themeColor="text1"/>
                <w:sz w:val="20"/>
                <w:szCs w:val="20"/>
              </w:rPr>
              <w:t xml:space="preserve"> 8-</w:t>
            </w:r>
            <w:r w:rsidRPr="006D2484">
              <w:rPr>
                <w:rFonts w:ascii="GHEA Grapalat" w:hAnsi="GHEA Grapalat"/>
                <w:color w:val="000000" w:themeColor="text1"/>
                <w:sz w:val="20"/>
                <w:szCs w:val="20"/>
                <w:lang w:val="ru-RU"/>
              </w:rPr>
              <w:t>րդհոդվածի</w:t>
            </w:r>
          </w:p>
        </w:tc>
        <w:tc>
          <w:tcPr>
            <w:tcW w:w="582"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eastAsia="Tahoma" w:hAnsi="GHEA Grapalat" w:cs="Tahoma"/>
                <w:sz w:val="20"/>
                <w:szCs w:val="20"/>
              </w:rPr>
            </w:pPr>
          </w:p>
          <w:p w:rsidR="007730B1" w:rsidRPr="00E80E53" w:rsidRDefault="007730B1" w:rsidP="007730B1">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1300</w:t>
            </w:r>
          </w:p>
          <w:p w:rsidR="007730B1" w:rsidRPr="00E80E53" w:rsidRDefault="007730B1" w:rsidP="007730B1">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19500</w:t>
            </w:r>
          </w:p>
          <w:p w:rsidR="007730B1" w:rsidRPr="00E80E53" w:rsidRDefault="007730B1" w:rsidP="007730B1">
            <w:pPr>
              <w:rPr>
                <w:rFonts w:ascii="GHEA Grapalat" w:hAnsi="GHEA Grapalat"/>
                <w:sz w:val="20"/>
                <w:szCs w:val="20"/>
                <w:lang w:val="ru-RU"/>
              </w:rPr>
            </w:pPr>
          </w:p>
        </w:tc>
        <w:tc>
          <w:tcPr>
            <w:tcW w:w="1007"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sz w:val="20"/>
                <w:szCs w:val="20"/>
                <w:lang w:val="ru-RU"/>
              </w:rPr>
            </w:pPr>
            <w:r>
              <w:rPr>
                <w:rFonts w:ascii="GHEA Grapalat" w:hAnsi="GHEA Grapalat" w:cs="Calibri"/>
                <w:bCs/>
                <w:color w:val="000000"/>
                <w:sz w:val="20"/>
                <w:szCs w:val="20"/>
              </w:rPr>
              <w:t>15</w:t>
            </w:r>
          </w:p>
        </w:tc>
        <w:tc>
          <w:tcPr>
            <w:tcW w:w="152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lang w:val="ru-RU"/>
              </w:rPr>
            </w:pPr>
            <w:r w:rsidRPr="00E80E53">
              <w:rPr>
                <w:rFonts w:ascii="GHEA Grapalat" w:hAnsi="GHEA Grapalat"/>
                <w:sz w:val="20"/>
                <w:szCs w:val="20"/>
              </w:rPr>
              <w:t>գ</w:t>
            </w:r>
            <w:r w:rsidRPr="00E80E53">
              <w:rPr>
                <w:rFonts w:ascii="GHEA Grapalat" w:hAnsi="GHEA Grapalat"/>
                <w:sz w:val="20"/>
                <w:szCs w:val="20"/>
                <w:lang w:val="ru-RU"/>
              </w:rPr>
              <w:t xml:space="preserve">. </w:t>
            </w:r>
            <w:r w:rsidRPr="00E80E53">
              <w:rPr>
                <w:rFonts w:ascii="GHEA Grapalat" w:hAnsi="GHEA Grapalat"/>
                <w:sz w:val="20"/>
                <w:szCs w:val="20"/>
                <w:lang w:val="hy-AM"/>
              </w:rPr>
              <w:t>Փոքր Վեդի</w:t>
            </w:r>
            <w:r w:rsidRPr="00E80E53">
              <w:rPr>
                <w:rFonts w:ascii="GHEA Grapalat" w:hAnsi="GHEA Grapalat"/>
                <w:sz w:val="20"/>
                <w:szCs w:val="20"/>
                <w:lang w:val="ru-RU"/>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rPr>
                <w:rFonts w:ascii="GHEA Grapalat" w:hAnsi="GHEA Grapalat" w:cs="Calibri"/>
                <w:bCs/>
                <w:color w:val="000000"/>
                <w:sz w:val="20"/>
                <w:szCs w:val="20"/>
              </w:rPr>
            </w:pPr>
            <w:r>
              <w:rPr>
                <w:rFonts w:ascii="GHEA Grapalat" w:hAnsi="GHEA Grapalat" w:cs="Calibri"/>
                <w:bCs/>
                <w:color w:val="000000"/>
                <w:sz w:val="20"/>
                <w:szCs w:val="20"/>
              </w:rPr>
              <w:t>15</w:t>
            </w:r>
          </w:p>
          <w:p w:rsidR="007730B1" w:rsidRPr="00E80E53" w:rsidRDefault="007730B1" w:rsidP="007730B1">
            <w:pPr>
              <w:rPr>
                <w:rFonts w:ascii="GHEA Grapalat" w:hAnsi="GHEA Grapalat"/>
                <w:sz w:val="20"/>
                <w:szCs w:val="20"/>
                <w:lang w:val="ru-RU"/>
              </w:rPr>
            </w:pPr>
          </w:p>
        </w:tc>
        <w:tc>
          <w:tcPr>
            <w:tcW w:w="2020"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sz w:val="20"/>
                <w:szCs w:val="20"/>
                <w:lang w:val="ru-RU"/>
              </w:rPr>
            </w:pPr>
            <w:r w:rsidRPr="00E80E53">
              <w:rPr>
                <w:rFonts w:ascii="GHEA Grapalat" w:hAnsi="GHEA Grapalat"/>
                <w:sz w:val="20"/>
                <w:szCs w:val="20"/>
              </w:rPr>
              <w:t>Պայմանագիրըուժիմեջմտնելուց</w:t>
            </w:r>
            <w:r w:rsidRPr="00E80E53">
              <w:rPr>
                <w:rFonts w:ascii="GHEA Grapalat" w:hAnsi="GHEA Grapalat"/>
                <w:sz w:val="20"/>
                <w:szCs w:val="20"/>
                <w:lang w:val="ru-RU"/>
              </w:rPr>
              <w:t xml:space="preserve"> 20 </w:t>
            </w:r>
            <w:r w:rsidRPr="00E80E53">
              <w:rPr>
                <w:rFonts w:ascii="GHEA Grapalat" w:hAnsi="GHEA Grapalat"/>
                <w:sz w:val="20"/>
                <w:szCs w:val="20"/>
              </w:rPr>
              <w:t>օրացույցայինօրհետո</w:t>
            </w:r>
            <w:r w:rsidRPr="00E80E53">
              <w:rPr>
                <w:rFonts w:ascii="GHEA Grapalat" w:hAnsi="GHEA Grapalat"/>
                <w:sz w:val="20"/>
                <w:szCs w:val="20"/>
                <w:lang w:val="ru-RU"/>
              </w:rPr>
              <w:t>--15.12.2022</w:t>
            </w:r>
            <w:r w:rsidRPr="00E80E53">
              <w:rPr>
                <w:rFonts w:ascii="GHEA Grapalat" w:hAnsi="GHEA Grapalat"/>
                <w:sz w:val="20"/>
                <w:szCs w:val="20"/>
              </w:rPr>
              <w:t>թ</w:t>
            </w:r>
            <w:r w:rsidRPr="00E80E53">
              <w:rPr>
                <w:rFonts w:ascii="GHEA Grapalat" w:hAnsi="GHEA Grapalat"/>
                <w:sz w:val="20"/>
                <w:szCs w:val="20"/>
                <w:lang w:val="ru-RU"/>
              </w:rPr>
              <w:t xml:space="preserve">. </w:t>
            </w:r>
            <w:r w:rsidRPr="00E80E53">
              <w:rPr>
                <w:rFonts w:ascii="GHEA Grapalat" w:hAnsi="GHEA Grapalat"/>
                <w:sz w:val="20"/>
                <w:szCs w:val="20"/>
              </w:rPr>
              <w:t>Համաձայնգնորդիկողմիցնախօրոքներկայացվածպատվերի</w:t>
            </w:r>
          </w:p>
        </w:tc>
      </w:tr>
      <w:tr w:rsidR="007730B1" w:rsidRPr="00E80E53" w:rsidTr="007730B1">
        <w:trPr>
          <w:trHeight w:val="246"/>
        </w:trPr>
        <w:tc>
          <w:tcPr>
            <w:tcW w:w="56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Pr>
                <w:rFonts w:ascii="GHEA Grapalat" w:hAnsi="GHEA Grapalat"/>
                <w:sz w:val="20"/>
                <w:szCs w:val="20"/>
              </w:rPr>
              <w:t>19</w:t>
            </w:r>
          </w:p>
        </w:tc>
        <w:tc>
          <w:tcPr>
            <w:tcW w:w="1199" w:type="dxa"/>
            <w:tcBorders>
              <w:top w:val="single" w:sz="4" w:space="0" w:color="auto"/>
              <w:left w:val="single" w:sz="4" w:space="0" w:color="auto"/>
              <w:bottom w:val="single" w:sz="4" w:space="0" w:color="auto"/>
              <w:right w:val="single" w:sz="4" w:space="0" w:color="auto"/>
            </w:tcBorders>
            <w:vAlign w:val="bottom"/>
          </w:tcPr>
          <w:p w:rsidR="007730B1" w:rsidRPr="006D2484" w:rsidRDefault="007730B1" w:rsidP="007730B1">
            <w:pPr>
              <w:jc w:val="right"/>
              <w:rPr>
                <w:rFonts w:ascii="GHEA Grapalat" w:hAnsi="GHEA Grapalat" w:cs="Calibri"/>
                <w:bCs/>
                <w:color w:val="000000" w:themeColor="text1"/>
                <w:sz w:val="20"/>
                <w:szCs w:val="20"/>
              </w:rPr>
            </w:pPr>
            <w:r w:rsidRPr="006D2484">
              <w:rPr>
                <w:rFonts w:ascii="GHEA Grapalat" w:hAnsi="GHEA Grapalat" w:cs="Calibri"/>
                <w:bCs/>
                <w:color w:val="000000" w:themeColor="text1"/>
                <w:sz w:val="20"/>
                <w:szCs w:val="20"/>
              </w:rPr>
              <w:t>15821500</w:t>
            </w:r>
          </w:p>
        </w:tc>
        <w:tc>
          <w:tcPr>
            <w:tcW w:w="1558" w:type="dxa"/>
            <w:tcBorders>
              <w:top w:val="single" w:sz="4" w:space="0" w:color="auto"/>
              <w:left w:val="single" w:sz="4" w:space="0" w:color="auto"/>
              <w:bottom w:val="single" w:sz="4" w:space="0" w:color="auto"/>
              <w:right w:val="single" w:sz="4" w:space="0" w:color="auto"/>
            </w:tcBorders>
            <w:vAlign w:val="bottom"/>
          </w:tcPr>
          <w:p w:rsidR="007730B1" w:rsidRPr="006D2484" w:rsidRDefault="007730B1" w:rsidP="007730B1">
            <w:pPr>
              <w:rPr>
                <w:rFonts w:ascii="GHEA Grapalat" w:hAnsi="GHEA Grapalat" w:cs="Calibri"/>
                <w:bCs/>
                <w:color w:val="000000" w:themeColor="text1"/>
                <w:sz w:val="20"/>
                <w:szCs w:val="20"/>
              </w:rPr>
            </w:pPr>
            <w:r w:rsidRPr="006D2484">
              <w:rPr>
                <w:rFonts w:ascii="GHEA Grapalat" w:hAnsi="GHEA Grapalat" w:cs="Calibri"/>
                <w:bCs/>
                <w:color w:val="000000" w:themeColor="text1"/>
                <w:sz w:val="20"/>
                <w:szCs w:val="20"/>
              </w:rPr>
              <w:t xml:space="preserve">Քաղցր թխվածքաբլիթ </w:t>
            </w:r>
          </w:p>
        </w:tc>
        <w:tc>
          <w:tcPr>
            <w:tcW w:w="733" w:type="dxa"/>
            <w:tcBorders>
              <w:top w:val="single" w:sz="4" w:space="0" w:color="auto"/>
              <w:left w:val="single" w:sz="4" w:space="0" w:color="auto"/>
              <w:bottom w:val="single" w:sz="4" w:space="0" w:color="auto"/>
              <w:right w:val="single" w:sz="4" w:space="0" w:color="auto"/>
            </w:tcBorders>
          </w:tcPr>
          <w:p w:rsidR="007730B1" w:rsidRPr="006D2484" w:rsidRDefault="007730B1" w:rsidP="007730B1">
            <w:pPr>
              <w:rPr>
                <w:rFonts w:ascii="GHEA Grapalat" w:hAnsi="GHEA Grapalat"/>
                <w:color w:val="000000" w:themeColor="text1"/>
                <w:sz w:val="20"/>
                <w:szCs w:val="20"/>
              </w:rPr>
            </w:pPr>
          </w:p>
          <w:p w:rsidR="007730B1" w:rsidRPr="006D2484" w:rsidRDefault="007730B1" w:rsidP="007730B1">
            <w:pPr>
              <w:rPr>
                <w:rFonts w:ascii="GHEA Grapalat" w:hAnsi="GHEA Grapalat"/>
                <w:color w:val="000000" w:themeColor="text1"/>
                <w:sz w:val="20"/>
                <w:szCs w:val="20"/>
              </w:rPr>
            </w:pPr>
            <w:r w:rsidRPr="006D2484">
              <w:rPr>
                <w:rFonts w:ascii="GHEA Grapalat" w:hAnsi="GHEA Grapalat"/>
                <w:color w:val="000000" w:themeColor="text1"/>
                <w:sz w:val="20"/>
                <w:szCs w:val="20"/>
              </w:rPr>
              <w:t>ՀՀ կամ համարժեք</w:t>
            </w:r>
          </w:p>
        </w:tc>
        <w:tc>
          <w:tcPr>
            <w:tcW w:w="4215" w:type="dxa"/>
            <w:tcBorders>
              <w:top w:val="single" w:sz="4" w:space="0" w:color="auto"/>
              <w:left w:val="single" w:sz="4" w:space="0" w:color="auto"/>
              <w:bottom w:val="single" w:sz="4" w:space="0" w:color="auto"/>
              <w:right w:val="single" w:sz="4" w:space="0" w:color="auto"/>
            </w:tcBorders>
          </w:tcPr>
          <w:p w:rsidR="007730B1" w:rsidRPr="006D2484" w:rsidRDefault="007730B1" w:rsidP="007730B1">
            <w:pPr>
              <w:rPr>
                <w:rFonts w:ascii="GHEA Grapalat" w:hAnsi="GHEA Grapalat"/>
                <w:color w:val="000000" w:themeColor="text1"/>
                <w:sz w:val="20"/>
                <w:szCs w:val="20"/>
              </w:rPr>
            </w:pPr>
            <w:r w:rsidRPr="006D2484">
              <w:rPr>
                <w:rFonts w:ascii="GHEA Grapalat" w:hAnsi="GHEA Grapalat"/>
                <w:color w:val="000000" w:themeColor="text1"/>
                <w:sz w:val="20"/>
                <w:szCs w:val="20"/>
              </w:rPr>
              <w:t xml:space="preserve"> </w:t>
            </w:r>
            <w:r w:rsidRPr="006D2484">
              <w:rPr>
                <w:rFonts w:ascii="GHEA Grapalat" w:hAnsi="GHEA Grapalat" w:cs="Calibri"/>
                <w:bCs/>
                <w:color w:val="000000" w:themeColor="text1"/>
                <w:sz w:val="20"/>
                <w:szCs w:val="20"/>
              </w:rPr>
              <w:t>վաֆլի</w:t>
            </w:r>
            <w:r w:rsidRPr="006D2484">
              <w:rPr>
                <w:rFonts w:ascii="GHEA Grapalat" w:hAnsi="GHEA Grapalat"/>
                <w:color w:val="000000" w:themeColor="text1"/>
                <w:sz w:val="20"/>
                <w:szCs w:val="20"/>
              </w:rPr>
              <w:t xml:space="preserve"> </w:t>
            </w:r>
            <w:r w:rsidRPr="006D2484">
              <w:rPr>
                <w:rFonts w:ascii="Sylfaen" w:hAnsi="Sylfaen" w:cs="Sylfaen"/>
                <w:color w:val="000000" w:themeColor="text1"/>
                <w:sz w:val="16"/>
                <w:szCs w:val="16"/>
              </w:rPr>
              <w:t>Միջուկով</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և</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առանց</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միջուկի</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չափածրարված</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և</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առանց</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ԳՕՍՏ</w:t>
            </w:r>
            <w:r w:rsidRPr="006D2484">
              <w:rPr>
                <w:rFonts w:ascii="Arial LatArm" w:hAnsi="Arial LatArm" w:cs="Arial LatArm"/>
                <w:color w:val="000000" w:themeColor="text1"/>
                <w:sz w:val="16"/>
                <w:szCs w:val="16"/>
              </w:rPr>
              <w:t xml:space="preserve"> 14031-68:  </w:t>
            </w:r>
            <w:r w:rsidRPr="006D2484">
              <w:rPr>
                <w:rFonts w:ascii="Sylfaen" w:hAnsi="Sylfaen" w:cs="Sylfaen"/>
                <w:color w:val="000000" w:themeColor="text1"/>
                <w:sz w:val="16"/>
                <w:szCs w:val="16"/>
              </w:rPr>
              <w:t>Անվտանգությունը</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և</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մակնշումը</w:t>
            </w:r>
            <w:r w:rsidRPr="006D2484">
              <w:rPr>
                <w:rFonts w:ascii="Arial LatArm" w:hAnsi="Arial LatArm" w:cs="Arial LatArm"/>
                <w:color w:val="000000" w:themeColor="text1"/>
                <w:sz w:val="16"/>
                <w:szCs w:val="16"/>
              </w:rPr>
              <w:t xml:space="preserve">` N 2-III-4.9-01-2010 </w:t>
            </w:r>
            <w:r w:rsidRPr="006D2484">
              <w:rPr>
                <w:rFonts w:ascii="Sylfaen" w:hAnsi="Sylfaen" w:cs="Sylfaen"/>
                <w:color w:val="000000" w:themeColor="text1"/>
                <w:sz w:val="16"/>
                <w:szCs w:val="16"/>
              </w:rPr>
              <w:t>հիգիենիկ</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նորմատիվների</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և</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Սննդամթերքի</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անվտանգության</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մասին</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ՀՀ</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օրենքի</w:t>
            </w:r>
            <w:r w:rsidRPr="006D2484">
              <w:rPr>
                <w:rFonts w:ascii="Arial LatArm" w:hAnsi="Arial LatArm" w:cs="Arial LatArm"/>
                <w:color w:val="000000" w:themeColor="text1"/>
                <w:sz w:val="16"/>
                <w:szCs w:val="16"/>
              </w:rPr>
              <w:t xml:space="preserve"> 8-</w:t>
            </w:r>
            <w:r w:rsidRPr="006D2484">
              <w:rPr>
                <w:rFonts w:ascii="Sylfaen" w:hAnsi="Sylfaen" w:cs="Sylfaen"/>
                <w:color w:val="000000" w:themeColor="text1"/>
                <w:sz w:val="16"/>
                <w:szCs w:val="16"/>
              </w:rPr>
              <w:t>րդ</w:t>
            </w:r>
            <w:r w:rsidRPr="006D2484">
              <w:rPr>
                <w:rFonts w:ascii="Arial LatArm" w:hAnsi="Arial LatArm" w:cs="Arial LatArm"/>
                <w:color w:val="000000" w:themeColor="text1"/>
                <w:sz w:val="16"/>
                <w:szCs w:val="16"/>
              </w:rPr>
              <w:t xml:space="preserve"> </w:t>
            </w:r>
            <w:r w:rsidRPr="006D2484">
              <w:rPr>
                <w:rFonts w:ascii="Sylfaen" w:hAnsi="Sylfaen" w:cs="Sylfaen"/>
                <w:color w:val="000000" w:themeColor="text1"/>
                <w:sz w:val="16"/>
                <w:szCs w:val="16"/>
              </w:rPr>
              <w:t>հոդվածի;</w:t>
            </w:r>
          </w:p>
        </w:tc>
        <w:tc>
          <w:tcPr>
            <w:tcW w:w="582"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eastAsia="Tahoma" w:hAnsi="GHEA Grapalat" w:cs="Tahoma"/>
                <w:sz w:val="20"/>
                <w:szCs w:val="20"/>
              </w:rPr>
            </w:pPr>
          </w:p>
          <w:p w:rsidR="007730B1" w:rsidRPr="00E80E53" w:rsidRDefault="007730B1" w:rsidP="007730B1">
            <w:pPr>
              <w:jc w:val="center"/>
              <w:rPr>
                <w:rFonts w:ascii="GHEA Grapalat" w:eastAsia="Tahoma" w:hAnsi="GHEA Grapalat" w:cs="Tahoma"/>
                <w:sz w:val="20"/>
                <w:szCs w:val="20"/>
              </w:rPr>
            </w:pPr>
          </w:p>
          <w:p w:rsidR="007730B1" w:rsidRPr="00E80E53" w:rsidRDefault="007730B1" w:rsidP="007730B1">
            <w:pPr>
              <w:jc w:val="center"/>
              <w:rPr>
                <w:rFonts w:ascii="GHEA Grapalat" w:eastAsia="Tahoma" w:hAnsi="GHEA Grapalat" w:cs="Tahoma"/>
                <w:sz w:val="20"/>
                <w:szCs w:val="20"/>
              </w:rPr>
            </w:pPr>
            <w:r w:rsidRPr="00E80E53">
              <w:rPr>
                <w:rFonts w:ascii="GHEA Grapalat" w:eastAsia="Tahoma" w:hAnsi="GHEA Grapalat" w:cs="Tahoma"/>
                <w:sz w:val="20"/>
                <w:szCs w:val="20"/>
              </w:rPr>
              <w:t>կգ</w:t>
            </w:r>
          </w:p>
        </w:tc>
        <w:tc>
          <w:tcPr>
            <w:tcW w:w="713"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1400</w:t>
            </w:r>
          </w:p>
          <w:p w:rsidR="007730B1" w:rsidRPr="00E80E53" w:rsidRDefault="007730B1" w:rsidP="007730B1">
            <w:pPr>
              <w:jc w:val="center"/>
              <w:rPr>
                <w:rFonts w:ascii="GHEA Grapalat" w:hAnsi="GHEA Grapalat"/>
                <w:sz w:val="20"/>
                <w:szCs w:val="20"/>
              </w:rPr>
            </w:pPr>
          </w:p>
        </w:tc>
        <w:tc>
          <w:tcPr>
            <w:tcW w:w="1019"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jc w:val="center"/>
              <w:rPr>
                <w:rFonts w:ascii="GHEA Grapalat" w:hAnsi="GHEA Grapalat" w:cs="Calibri"/>
                <w:bCs/>
                <w:color w:val="000000"/>
                <w:sz w:val="20"/>
                <w:szCs w:val="20"/>
              </w:rPr>
            </w:pPr>
            <w:r>
              <w:rPr>
                <w:rFonts w:ascii="GHEA Grapalat" w:hAnsi="GHEA Grapalat" w:cs="Calibri"/>
                <w:bCs/>
                <w:color w:val="000000"/>
                <w:sz w:val="20"/>
                <w:szCs w:val="20"/>
              </w:rPr>
              <w:t>18900</w:t>
            </w:r>
          </w:p>
          <w:p w:rsidR="007730B1" w:rsidRPr="00E80E53" w:rsidRDefault="007730B1" w:rsidP="007730B1">
            <w:pPr>
              <w:jc w:val="center"/>
              <w:rPr>
                <w:rFonts w:ascii="GHEA Grapalat" w:hAnsi="GHEA Grapalat"/>
                <w:sz w:val="20"/>
                <w:szCs w:val="20"/>
              </w:rPr>
            </w:pPr>
          </w:p>
        </w:tc>
        <w:tc>
          <w:tcPr>
            <w:tcW w:w="1007"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jc w:val="center"/>
              <w:rPr>
                <w:rFonts w:ascii="GHEA Grapalat" w:hAnsi="GHEA Grapalat" w:cs="Calibri"/>
                <w:bCs/>
                <w:color w:val="000000"/>
                <w:sz w:val="20"/>
                <w:szCs w:val="20"/>
              </w:rPr>
            </w:pPr>
            <w:r>
              <w:rPr>
                <w:rFonts w:ascii="GHEA Grapalat" w:hAnsi="GHEA Grapalat" w:cs="Calibri"/>
                <w:bCs/>
                <w:color w:val="000000"/>
                <w:sz w:val="20"/>
                <w:szCs w:val="20"/>
              </w:rPr>
              <w:t>13.5</w:t>
            </w:r>
          </w:p>
          <w:p w:rsidR="007730B1" w:rsidRPr="00E80E53" w:rsidRDefault="007730B1" w:rsidP="007730B1">
            <w:pPr>
              <w:jc w:val="center"/>
              <w:rPr>
                <w:rFonts w:ascii="GHEA Grapalat" w:hAnsi="GHEA Grapalat"/>
                <w:sz w:val="20"/>
                <w:szCs w:val="20"/>
              </w:rPr>
            </w:pPr>
          </w:p>
        </w:tc>
        <w:tc>
          <w:tcPr>
            <w:tcW w:w="1529"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rPr>
                <w:rFonts w:ascii="GHEA Grapalat" w:hAnsi="GHEA Grapalat"/>
                <w:sz w:val="20"/>
                <w:szCs w:val="20"/>
              </w:rPr>
            </w:pPr>
            <w:r w:rsidRPr="00E80E53">
              <w:rPr>
                <w:rFonts w:ascii="GHEA Grapalat" w:hAnsi="GHEA Grapalat"/>
                <w:sz w:val="20"/>
                <w:szCs w:val="20"/>
              </w:rPr>
              <w:t xml:space="preserve">գ. </w:t>
            </w:r>
            <w:r w:rsidRPr="00E80E53">
              <w:rPr>
                <w:rFonts w:ascii="GHEA Grapalat" w:hAnsi="GHEA Grapalat"/>
                <w:sz w:val="20"/>
                <w:szCs w:val="20"/>
                <w:lang w:val="hy-AM"/>
              </w:rPr>
              <w:t>Փոքր Վեդի</w:t>
            </w:r>
            <w:r w:rsidRPr="00E80E53">
              <w:rPr>
                <w:rFonts w:ascii="GHEA Grapalat" w:hAnsi="GHEA Grapalat"/>
                <w:sz w:val="20"/>
                <w:szCs w:val="20"/>
              </w:rPr>
              <w:t xml:space="preserve">, </w:t>
            </w:r>
            <w:r w:rsidRPr="00E80E53">
              <w:rPr>
                <w:rFonts w:ascii="GHEA Grapalat" w:hAnsi="GHEA Grapalat"/>
                <w:sz w:val="20"/>
                <w:szCs w:val="20"/>
                <w:lang w:val="hy-AM"/>
              </w:rPr>
              <w:t xml:space="preserve"> Մ. Հովհաննիսյան 24</w:t>
            </w:r>
          </w:p>
        </w:tc>
        <w:tc>
          <w:tcPr>
            <w:tcW w:w="928" w:type="dxa"/>
            <w:tcBorders>
              <w:top w:val="single" w:sz="4" w:space="0" w:color="auto"/>
              <w:left w:val="single" w:sz="4" w:space="0" w:color="auto"/>
              <w:bottom w:val="single" w:sz="4" w:space="0" w:color="auto"/>
              <w:right w:val="single" w:sz="4" w:space="0" w:color="auto"/>
            </w:tcBorders>
          </w:tcPr>
          <w:p w:rsidR="007730B1" w:rsidRPr="00E80E53" w:rsidRDefault="000332AB" w:rsidP="007730B1">
            <w:pPr>
              <w:jc w:val="center"/>
              <w:rPr>
                <w:rFonts w:ascii="GHEA Grapalat" w:hAnsi="GHEA Grapalat" w:cs="Calibri"/>
                <w:bCs/>
                <w:color w:val="000000"/>
                <w:sz w:val="20"/>
                <w:szCs w:val="20"/>
              </w:rPr>
            </w:pPr>
            <w:r>
              <w:rPr>
                <w:rFonts w:ascii="GHEA Grapalat" w:hAnsi="GHEA Grapalat" w:cs="Calibri"/>
                <w:bCs/>
                <w:color w:val="000000"/>
                <w:sz w:val="20"/>
                <w:szCs w:val="20"/>
              </w:rPr>
              <w:t>13.5</w:t>
            </w:r>
          </w:p>
          <w:p w:rsidR="007730B1" w:rsidRPr="00E80E53" w:rsidRDefault="007730B1" w:rsidP="007730B1">
            <w:pPr>
              <w:jc w:val="center"/>
              <w:rPr>
                <w:rFonts w:ascii="GHEA Grapalat" w:hAnsi="GHEA Grapalat"/>
                <w:sz w:val="20"/>
                <w:szCs w:val="20"/>
              </w:rPr>
            </w:pPr>
          </w:p>
        </w:tc>
        <w:tc>
          <w:tcPr>
            <w:tcW w:w="2020" w:type="dxa"/>
            <w:tcBorders>
              <w:top w:val="single" w:sz="4" w:space="0" w:color="auto"/>
              <w:left w:val="single" w:sz="4" w:space="0" w:color="auto"/>
              <w:bottom w:val="single" w:sz="4" w:space="0" w:color="auto"/>
              <w:right w:val="single" w:sz="4" w:space="0" w:color="auto"/>
            </w:tcBorders>
          </w:tcPr>
          <w:p w:rsidR="007730B1" w:rsidRPr="00E80E53" w:rsidRDefault="007730B1" w:rsidP="007730B1">
            <w:pPr>
              <w:jc w:val="center"/>
              <w:rPr>
                <w:rFonts w:ascii="GHEA Grapalat" w:hAnsi="GHEA Grapalat"/>
                <w:sz w:val="20"/>
                <w:szCs w:val="20"/>
              </w:rPr>
            </w:pPr>
          </w:p>
          <w:p w:rsidR="007730B1" w:rsidRPr="00E80E53" w:rsidRDefault="007730B1" w:rsidP="007730B1">
            <w:pPr>
              <w:jc w:val="center"/>
              <w:rPr>
                <w:rFonts w:ascii="GHEA Grapalat" w:hAnsi="GHEA Grapalat"/>
                <w:sz w:val="20"/>
                <w:szCs w:val="20"/>
              </w:rPr>
            </w:pPr>
          </w:p>
          <w:p w:rsidR="007730B1" w:rsidRPr="00E80E53" w:rsidRDefault="007730B1" w:rsidP="007730B1">
            <w:pPr>
              <w:jc w:val="center"/>
              <w:rPr>
                <w:rFonts w:ascii="GHEA Grapalat" w:hAnsi="GHEA Grapalat"/>
                <w:sz w:val="20"/>
                <w:szCs w:val="20"/>
              </w:rPr>
            </w:pPr>
            <w:r w:rsidRPr="00E80E53">
              <w:rPr>
                <w:rFonts w:ascii="GHEA Grapalat" w:hAnsi="GHEA Grapalat"/>
                <w:sz w:val="20"/>
                <w:szCs w:val="20"/>
              </w:rPr>
              <w:t>Պայմանագիրը ուժի մեջ մտնելուց 20 օրացույցային օր հետո--15.12.2022թ. Համաձայն գնորդի կողմից նախօրոք ներկայացված պատվերի</w:t>
            </w:r>
          </w:p>
        </w:tc>
      </w:tr>
    </w:tbl>
    <w:p w:rsidR="00C253F8" w:rsidRPr="00A541BB" w:rsidRDefault="00C253F8" w:rsidP="00C253F8"/>
    <w:tbl>
      <w:tblPr>
        <w:tblW w:w="9540" w:type="dxa"/>
        <w:tblInd w:w="288" w:type="dxa"/>
        <w:tblLayout w:type="fixed"/>
        <w:tblLook w:val="04A0" w:firstRow="1" w:lastRow="0" w:firstColumn="1" w:lastColumn="0" w:noHBand="0" w:noVBand="1"/>
      </w:tblPr>
      <w:tblGrid>
        <w:gridCol w:w="4421"/>
        <w:gridCol w:w="1702"/>
        <w:gridCol w:w="3417"/>
      </w:tblGrid>
      <w:tr w:rsidR="00ED08E1" w:rsidRPr="00877BC4" w:rsidTr="00297635">
        <w:tc>
          <w:tcPr>
            <w:tcW w:w="4421" w:type="dxa"/>
            <w:hideMark/>
          </w:tcPr>
          <w:p w:rsidR="00ED08E1" w:rsidRPr="00877BC4" w:rsidRDefault="00ED08E1" w:rsidP="00297635">
            <w:pPr>
              <w:jc w:val="center"/>
              <w:rPr>
                <w:rFonts w:ascii="GHEA Grapalat" w:hAnsi="GHEA Grapalat"/>
                <w:sz w:val="18"/>
                <w:szCs w:val="18"/>
                <w:lang w:val="hy-AM"/>
              </w:rPr>
            </w:pPr>
            <w:r w:rsidRPr="00877BC4">
              <w:rPr>
                <w:rStyle w:val="Heading2Spacing3pt"/>
                <w:rFonts w:ascii="GHEA Grapalat" w:hAnsi="GHEA Grapalat"/>
                <w:sz w:val="18"/>
                <w:szCs w:val="18"/>
              </w:rPr>
              <w:t>ԳՆՈՐԴ</w:t>
            </w:r>
          </w:p>
        </w:tc>
        <w:tc>
          <w:tcPr>
            <w:tcW w:w="1702" w:type="dxa"/>
          </w:tcPr>
          <w:p w:rsidR="00ED08E1" w:rsidRPr="00877BC4" w:rsidRDefault="00ED08E1" w:rsidP="00297635">
            <w:pPr>
              <w:rPr>
                <w:rFonts w:ascii="GHEA Grapalat" w:hAnsi="GHEA Grapalat"/>
                <w:sz w:val="18"/>
                <w:szCs w:val="18"/>
                <w:lang w:val="hy-AM"/>
              </w:rPr>
            </w:pPr>
          </w:p>
        </w:tc>
        <w:tc>
          <w:tcPr>
            <w:tcW w:w="3417" w:type="dxa"/>
            <w:hideMark/>
          </w:tcPr>
          <w:p w:rsidR="00ED08E1" w:rsidRPr="00877BC4" w:rsidRDefault="00ED08E1" w:rsidP="00297635">
            <w:pPr>
              <w:jc w:val="center"/>
              <w:rPr>
                <w:rFonts w:ascii="GHEA Grapalat" w:hAnsi="GHEA Grapalat"/>
                <w:sz w:val="18"/>
                <w:szCs w:val="18"/>
                <w:lang w:val="hy-AM"/>
              </w:rPr>
            </w:pPr>
            <w:r w:rsidRPr="00877BC4">
              <w:rPr>
                <w:rStyle w:val="Heading2Spacing3pt"/>
                <w:rFonts w:ascii="GHEA Grapalat" w:hAnsi="GHEA Grapalat"/>
                <w:sz w:val="18"/>
                <w:szCs w:val="18"/>
              </w:rPr>
              <w:t>ՎԱՃԱՌՈՂ</w:t>
            </w:r>
          </w:p>
        </w:tc>
      </w:tr>
      <w:tr w:rsidR="00ED08E1" w:rsidRPr="00877BC4" w:rsidTr="00297635">
        <w:tc>
          <w:tcPr>
            <w:tcW w:w="4421" w:type="dxa"/>
            <w:hideMark/>
          </w:tcPr>
          <w:p w:rsidR="00ED08E1" w:rsidRPr="00877BC4" w:rsidRDefault="00ED08E1" w:rsidP="00297635">
            <w:pPr>
              <w:rPr>
                <w:rFonts w:ascii="GHEA Grapalat" w:hAnsi="GHEA Grapalat"/>
                <w:sz w:val="20"/>
                <w:lang w:val="hy-AM"/>
              </w:rPr>
            </w:pPr>
            <w:r w:rsidRPr="00877BC4">
              <w:rPr>
                <w:rFonts w:ascii="GHEA Grapalat" w:hAnsi="GHEA Grapalat"/>
                <w:sz w:val="20"/>
                <w:szCs w:val="20"/>
                <w:lang w:val="hy-AM"/>
              </w:rPr>
              <w:lastRenderedPageBreak/>
              <w:t>«Փոքր Վեդու  «Զարթոնք» մանկապարտեզ»  ՀՈԱԿ</w:t>
            </w:r>
          </w:p>
        </w:tc>
        <w:tc>
          <w:tcPr>
            <w:tcW w:w="1702" w:type="dxa"/>
          </w:tcPr>
          <w:p w:rsidR="00ED08E1" w:rsidRPr="00877BC4" w:rsidRDefault="00ED08E1" w:rsidP="00297635">
            <w:pPr>
              <w:rPr>
                <w:rFonts w:ascii="GHEA Grapalat" w:hAnsi="GHEA Grapalat"/>
                <w:sz w:val="20"/>
                <w:lang w:val="hy-AM"/>
              </w:rPr>
            </w:pPr>
          </w:p>
        </w:tc>
        <w:tc>
          <w:tcPr>
            <w:tcW w:w="3417" w:type="dxa"/>
          </w:tcPr>
          <w:p w:rsidR="00ED08E1" w:rsidRPr="00877BC4" w:rsidRDefault="00ED08E1" w:rsidP="00297635">
            <w:pPr>
              <w:rPr>
                <w:rFonts w:ascii="GHEA Grapalat" w:hAnsi="GHEA Grapalat"/>
                <w:sz w:val="20"/>
                <w:lang w:val="hy-AM"/>
              </w:rPr>
            </w:pPr>
          </w:p>
        </w:tc>
      </w:tr>
      <w:tr w:rsidR="00ED08E1" w:rsidRPr="00877BC4" w:rsidTr="00297635">
        <w:tc>
          <w:tcPr>
            <w:tcW w:w="4421" w:type="dxa"/>
            <w:hideMark/>
          </w:tcPr>
          <w:p w:rsidR="00ED08E1" w:rsidRPr="00A541BB" w:rsidRDefault="00ED08E1" w:rsidP="00297635">
            <w:pPr>
              <w:rPr>
                <w:rFonts w:ascii="GHEA Grapalat" w:hAnsi="GHEA Grapalat"/>
                <w:sz w:val="20"/>
              </w:rPr>
            </w:pPr>
            <w:r w:rsidRPr="00877BC4">
              <w:rPr>
                <w:rFonts w:ascii="GHEA Grapalat" w:hAnsi="GHEA Grapalat"/>
                <w:sz w:val="20"/>
                <w:lang w:val="ru-RU"/>
              </w:rPr>
              <w:t>Գ</w:t>
            </w:r>
            <w:r w:rsidRPr="00A541BB">
              <w:rPr>
                <w:rFonts w:ascii="GHEA Grapalat" w:hAnsi="GHEA Grapalat"/>
                <w:sz w:val="20"/>
              </w:rPr>
              <w:t xml:space="preserve">. </w:t>
            </w:r>
            <w:r w:rsidRPr="00877BC4">
              <w:rPr>
                <w:rFonts w:ascii="GHEA Grapalat" w:hAnsi="GHEA Grapalat"/>
                <w:sz w:val="20"/>
                <w:lang w:val="ru-RU"/>
              </w:rPr>
              <w:t>ՓոքրՎեդի</w:t>
            </w:r>
            <w:r w:rsidRPr="00877BC4">
              <w:rPr>
                <w:rFonts w:ascii="GHEA Grapalat" w:hAnsi="GHEA Grapalat"/>
                <w:sz w:val="20"/>
                <w:lang w:val="hy-AM"/>
              </w:rPr>
              <w:t xml:space="preserve">, </w:t>
            </w:r>
            <w:r w:rsidRPr="00877BC4">
              <w:rPr>
                <w:rFonts w:ascii="GHEA Grapalat" w:hAnsi="GHEA Grapalat"/>
                <w:sz w:val="20"/>
                <w:lang w:val="ru-RU"/>
              </w:rPr>
              <w:t>Մ</w:t>
            </w:r>
            <w:r w:rsidRPr="00A541BB">
              <w:rPr>
                <w:rFonts w:ascii="GHEA Grapalat" w:hAnsi="GHEA Grapalat"/>
                <w:sz w:val="20"/>
              </w:rPr>
              <w:t xml:space="preserve">. </w:t>
            </w:r>
            <w:r w:rsidRPr="00877BC4">
              <w:rPr>
                <w:rFonts w:ascii="GHEA Grapalat" w:hAnsi="GHEA Grapalat"/>
                <w:sz w:val="20"/>
                <w:lang w:val="ru-RU"/>
              </w:rPr>
              <w:t>Հովհաննիսյան</w:t>
            </w:r>
            <w:r w:rsidRPr="00A541BB">
              <w:rPr>
                <w:rFonts w:ascii="GHEA Grapalat" w:hAnsi="GHEA Grapalat"/>
                <w:sz w:val="20"/>
              </w:rPr>
              <w:t xml:space="preserve"> 24</w:t>
            </w:r>
          </w:p>
        </w:tc>
        <w:tc>
          <w:tcPr>
            <w:tcW w:w="1702" w:type="dxa"/>
          </w:tcPr>
          <w:p w:rsidR="00ED08E1" w:rsidRPr="00A541BB" w:rsidRDefault="00ED08E1" w:rsidP="00297635">
            <w:pPr>
              <w:rPr>
                <w:rFonts w:ascii="GHEA Grapalat" w:hAnsi="GHEA Grapalat"/>
                <w:sz w:val="20"/>
              </w:rPr>
            </w:pPr>
          </w:p>
        </w:tc>
        <w:tc>
          <w:tcPr>
            <w:tcW w:w="3417" w:type="dxa"/>
          </w:tcPr>
          <w:p w:rsidR="00ED08E1" w:rsidRPr="00A541BB" w:rsidRDefault="00ED08E1" w:rsidP="00297635">
            <w:pPr>
              <w:widowControl w:val="0"/>
              <w:rPr>
                <w:rFonts w:ascii="GHEA Grapalat" w:hAnsi="GHEA Grapalat"/>
                <w:sz w:val="20"/>
              </w:rPr>
            </w:pPr>
          </w:p>
        </w:tc>
      </w:tr>
      <w:tr w:rsidR="00ED08E1" w:rsidRPr="00877BC4" w:rsidTr="00297635">
        <w:tc>
          <w:tcPr>
            <w:tcW w:w="4421" w:type="dxa"/>
            <w:hideMark/>
          </w:tcPr>
          <w:p w:rsidR="00ED08E1" w:rsidRPr="00A541BB" w:rsidRDefault="00ED08E1" w:rsidP="00297635">
            <w:pPr>
              <w:ind w:right="-108"/>
              <w:rPr>
                <w:rFonts w:ascii="GHEA Grapalat" w:hAnsi="GHEA Grapalat"/>
                <w:sz w:val="20"/>
              </w:rPr>
            </w:pPr>
            <w:r w:rsidRPr="00A541BB">
              <w:rPr>
                <w:rFonts w:ascii="GHEA Grapalat" w:hAnsi="GHEA Grapalat"/>
                <w:sz w:val="20"/>
              </w:rPr>
              <w:t>&lt;&lt;</w:t>
            </w:r>
            <w:r w:rsidRPr="00877BC4">
              <w:rPr>
                <w:rFonts w:ascii="GHEA Grapalat" w:hAnsi="GHEA Grapalat"/>
                <w:sz w:val="20"/>
              </w:rPr>
              <w:t>ԱԿԲԱ</w:t>
            </w:r>
            <w:r w:rsidRPr="00A541BB">
              <w:rPr>
                <w:rFonts w:ascii="GHEA Grapalat" w:hAnsi="GHEA Grapalat"/>
                <w:sz w:val="20"/>
              </w:rPr>
              <w:t>-</w:t>
            </w:r>
            <w:r w:rsidRPr="00877BC4">
              <w:rPr>
                <w:rFonts w:ascii="GHEA Grapalat" w:hAnsi="GHEA Grapalat"/>
                <w:sz w:val="20"/>
              </w:rPr>
              <w:t>ԿՐԵԴԻՏԱԳՐԻԿՈԼԲԱՆԿ</w:t>
            </w:r>
            <w:r w:rsidRPr="00A541BB">
              <w:rPr>
                <w:rFonts w:ascii="GHEA Grapalat" w:hAnsi="GHEA Grapalat"/>
                <w:sz w:val="20"/>
              </w:rPr>
              <w:t>&gt;&gt;</w:t>
            </w:r>
            <w:r w:rsidRPr="00877BC4">
              <w:rPr>
                <w:rFonts w:ascii="GHEA Grapalat" w:hAnsi="GHEA Grapalat"/>
                <w:sz w:val="20"/>
              </w:rPr>
              <w:t>ՓԲԸ</w:t>
            </w:r>
            <w:r w:rsidRPr="00A541BB">
              <w:rPr>
                <w:rFonts w:ascii="GHEA Grapalat" w:hAnsi="GHEA Grapalat"/>
                <w:sz w:val="20"/>
              </w:rPr>
              <w:t>, &lt;&lt;</w:t>
            </w:r>
            <w:r w:rsidRPr="00877BC4">
              <w:rPr>
                <w:rFonts w:ascii="GHEA Grapalat" w:hAnsi="GHEA Grapalat"/>
                <w:sz w:val="20"/>
              </w:rPr>
              <w:t>Արաքս</w:t>
            </w:r>
            <w:r w:rsidRPr="00A541BB">
              <w:rPr>
                <w:rFonts w:ascii="GHEA Grapalat" w:hAnsi="GHEA Grapalat"/>
                <w:sz w:val="20"/>
              </w:rPr>
              <w:t>&gt;&gt;</w:t>
            </w:r>
            <w:r w:rsidRPr="00877BC4">
              <w:rPr>
                <w:rFonts w:ascii="GHEA Grapalat" w:hAnsi="GHEA Grapalat"/>
                <w:sz w:val="20"/>
              </w:rPr>
              <w:t>մ</w:t>
            </w:r>
            <w:r w:rsidRPr="00A541BB">
              <w:rPr>
                <w:rFonts w:ascii="GHEA Grapalat" w:hAnsi="GHEA Grapalat"/>
                <w:sz w:val="20"/>
              </w:rPr>
              <w:t>/</w:t>
            </w:r>
            <w:r w:rsidRPr="00877BC4">
              <w:rPr>
                <w:rFonts w:ascii="GHEA Grapalat" w:hAnsi="GHEA Grapalat"/>
                <w:sz w:val="20"/>
              </w:rPr>
              <w:t>ճ</w:t>
            </w:r>
          </w:p>
        </w:tc>
        <w:tc>
          <w:tcPr>
            <w:tcW w:w="1702" w:type="dxa"/>
            <w:vAlign w:val="bottom"/>
          </w:tcPr>
          <w:p w:rsidR="00ED08E1" w:rsidRPr="00877BC4" w:rsidRDefault="00ED08E1" w:rsidP="00297635">
            <w:pPr>
              <w:rPr>
                <w:rFonts w:ascii="GHEA Grapalat" w:hAnsi="GHEA Grapalat"/>
                <w:sz w:val="20"/>
                <w:lang w:val="hy-AM"/>
              </w:rPr>
            </w:pPr>
          </w:p>
        </w:tc>
        <w:tc>
          <w:tcPr>
            <w:tcW w:w="3417" w:type="dxa"/>
          </w:tcPr>
          <w:p w:rsidR="00ED08E1" w:rsidRPr="00877BC4" w:rsidRDefault="00ED08E1" w:rsidP="00297635">
            <w:pPr>
              <w:widowControl w:val="0"/>
              <w:ind w:right="-176"/>
              <w:rPr>
                <w:rFonts w:ascii="GHEA Grapalat" w:hAnsi="GHEA Grapalat"/>
                <w:sz w:val="20"/>
                <w:lang w:val="hy-AM"/>
              </w:rPr>
            </w:pPr>
          </w:p>
        </w:tc>
      </w:tr>
      <w:tr w:rsidR="00ED08E1" w:rsidRPr="00877BC4" w:rsidTr="00297635">
        <w:tc>
          <w:tcPr>
            <w:tcW w:w="4421" w:type="dxa"/>
            <w:vAlign w:val="bottom"/>
            <w:hideMark/>
          </w:tcPr>
          <w:p w:rsidR="00ED08E1" w:rsidRPr="00877BC4" w:rsidRDefault="00ED08E1" w:rsidP="00297635">
            <w:pPr>
              <w:rPr>
                <w:rFonts w:ascii="GHEA Grapalat" w:hAnsi="GHEA Grapalat"/>
                <w:sz w:val="20"/>
              </w:rPr>
            </w:pPr>
            <w:r w:rsidRPr="00877BC4">
              <w:rPr>
                <w:rFonts w:ascii="GHEA Grapalat" w:hAnsi="GHEA Grapalat"/>
                <w:sz w:val="20"/>
                <w:lang w:val="hy-AM"/>
              </w:rPr>
              <w:t xml:space="preserve">Հ/Հ  </w:t>
            </w:r>
            <w:r w:rsidRPr="00877BC4">
              <w:rPr>
                <w:rFonts w:ascii="GHEA Grapalat" w:hAnsi="GHEA Grapalat"/>
                <w:sz w:val="20"/>
              </w:rPr>
              <w:t>- 220399690134000</w:t>
            </w:r>
          </w:p>
        </w:tc>
        <w:tc>
          <w:tcPr>
            <w:tcW w:w="1702" w:type="dxa"/>
            <w:vAlign w:val="bottom"/>
          </w:tcPr>
          <w:p w:rsidR="00ED08E1" w:rsidRPr="00877BC4" w:rsidRDefault="00ED08E1" w:rsidP="00297635">
            <w:pPr>
              <w:rPr>
                <w:rFonts w:ascii="GHEA Grapalat" w:hAnsi="GHEA Grapalat"/>
                <w:sz w:val="20"/>
              </w:rPr>
            </w:pPr>
          </w:p>
        </w:tc>
        <w:tc>
          <w:tcPr>
            <w:tcW w:w="3417" w:type="dxa"/>
            <w:vAlign w:val="bottom"/>
          </w:tcPr>
          <w:p w:rsidR="00ED08E1" w:rsidRPr="00877BC4" w:rsidRDefault="00ED08E1" w:rsidP="00297635">
            <w:pPr>
              <w:rPr>
                <w:rFonts w:ascii="GHEA Grapalat" w:hAnsi="GHEA Grapalat"/>
                <w:sz w:val="20"/>
              </w:rPr>
            </w:pPr>
          </w:p>
        </w:tc>
      </w:tr>
      <w:tr w:rsidR="00ED08E1" w:rsidRPr="00877BC4" w:rsidTr="00297635">
        <w:tc>
          <w:tcPr>
            <w:tcW w:w="4421" w:type="dxa"/>
            <w:vAlign w:val="bottom"/>
            <w:hideMark/>
          </w:tcPr>
          <w:p w:rsidR="00ED08E1" w:rsidRPr="00877BC4" w:rsidRDefault="00ED08E1" w:rsidP="00297635">
            <w:pPr>
              <w:rPr>
                <w:rFonts w:ascii="GHEA Grapalat" w:hAnsi="GHEA Grapalat"/>
                <w:sz w:val="20"/>
              </w:rPr>
            </w:pPr>
            <w:r w:rsidRPr="00877BC4">
              <w:rPr>
                <w:rFonts w:ascii="GHEA Grapalat" w:hAnsi="GHEA Grapalat"/>
                <w:sz w:val="20"/>
                <w:lang w:val="hy-AM"/>
              </w:rPr>
              <w:t xml:space="preserve">ՀՎՀՀ  </w:t>
            </w:r>
            <w:r w:rsidRPr="00877BC4">
              <w:rPr>
                <w:rFonts w:ascii="GHEA Grapalat" w:hAnsi="GHEA Grapalat"/>
                <w:sz w:val="20"/>
              </w:rPr>
              <w:t>- 04103215</w:t>
            </w:r>
          </w:p>
        </w:tc>
        <w:tc>
          <w:tcPr>
            <w:tcW w:w="1702" w:type="dxa"/>
          </w:tcPr>
          <w:p w:rsidR="00ED08E1" w:rsidRPr="00877BC4" w:rsidRDefault="00ED08E1" w:rsidP="00297635">
            <w:pPr>
              <w:rPr>
                <w:rFonts w:ascii="GHEA Grapalat" w:hAnsi="GHEA Grapalat"/>
                <w:b/>
                <w:u w:val="single"/>
                <w:lang w:val="hy-AM"/>
              </w:rPr>
            </w:pPr>
          </w:p>
        </w:tc>
        <w:tc>
          <w:tcPr>
            <w:tcW w:w="3417" w:type="dxa"/>
            <w:vAlign w:val="bottom"/>
          </w:tcPr>
          <w:p w:rsidR="00ED08E1" w:rsidRPr="00877BC4" w:rsidRDefault="00ED08E1" w:rsidP="00297635">
            <w:pPr>
              <w:widowControl w:val="0"/>
              <w:rPr>
                <w:rFonts w:ascii="GHEA Grapalat" w:hAnsi="GHEA Grapalat"/>
                <w:sz w:val="20"/>
              </w:rPr>
            </w:pPr>
          </w:p>
        </w:tc>
      </w:tr>
      <w:tr w:rsidR="00ED08E1" w:rsidRPr="00877BC4" w:rsidTr="00297635">
        <w:trPr>
          <w:trHeight w:val="287"/>
        </w:trPr>
        <w:tc>
          <w:tcPr>
            <w:tcW w:w="4421" w:type="dxa"/>
            <w:hideMark/>
          </w:tcPr>
          <w:p w:rsidR="00ED08E1" w:rsidRPr="00877BC4" w:rsidRDefault="00ED08E1" w:rsidP="00297635">
            <w:pPr>
              <w:rPr>
                <w:rFonts w:ascii="GHEA Grapalat" w:hAnsi="GHEA Grapalat"/>
                <w:b/>
                <w:u w:val="single"/>
                <w:lang w:val="hy-AM"/>
              </w:rPr>
            </w:pPr>
            <w:r w:rsidRPr="00877BC4">
              <w:rPr>
                <w:rFonts w:ascii="GHEA Grapalat" w:hAnsi="GHEA Grapalat"/>
                <w:sz w:val="20"/>
              </w:rPr>
              <w:t>տնօրեն</w:t>
            </w:r>
            <w:r w:rsidRPr="00877BC4">
              <w:rPr>
                <w:rFonts w:ascii="GHEA Grapalat" w:hAnsi="GHEA Grapalat"/>
                <w:sz w:val="20"/>
                <w:lang w:val="hy-AM"/>
              </w:rPr>
              <w:t xml:space="preserve">` </w:t>
            </w:r>
            <w:r w:rsidRPr="00877BC4">
              <w:rPr>
                <w:rFonts w:ascii="GHEA Grapalat" w:hAnsi="GHEA Grapalat"/>
                <w:sz w:val="20"/>
                <w:lang w:val="ru-RU"/>
              </w:rPr>
              <w:t>Ա. Ասատրյան</w:t>
            </w:r>
          </w:p>
        </w:tc>
        <w:tc>
          <w:tcPr>
            <w:tcW w:w="1702" w:type="dxa"/>
          </w:tcPr>
          <w:p w:rsidR="00ED08E1" w:rsidRPr="00877BC4" w:rsidRDefault="00ED08E1" w:rsidP="00297635">
            <w:pPr>
              <w:rPr>
                <w:rFonts w:ascii="GHEA Grapalat" w:hAnsi="GHEA Grapalat"/>
                <w:b/>
                <w:sz w:val="18"/>
                <w:szCs w:val="18"/>
                <w:u w:val="single"/>
                <w:lang w:val="hy-AM"/>
              </w:rPr>
            </w:pPr>
          </w:p>
        </w:tc>
        <w:tc>
          <w:tcPr>
            <w:tcW w:w="3417" w:type="dxa"/>
          </w:tcPr>
          <w:p w:rsidR="00ED08E1" w:rsidRPr="00877BC4" w:rsidRDefault="00ED08E1" w:rsidP="00297635">
            <w:pPr>
              <w:rPr>
                <w:rFonts w:ascii="GHEA Grapalat" w:hAnsi="GHEA Grapalat"/>
                <w:sz w:val="20"/>
              </w:rPr>
            </w:pPr>
          </w:p>
        </w:tc>
      </w:tr>
      <w:tr w:rsidR="00ED08E1" w:rsidRPr="00877BC4" w:rsidTr="00297635">
        <w:trPr>
          <w:trHeight w:val="791"/>
        </w:trPr>
        <w:tc>
          <w:tcPr>
            <w:tcW w:w="4421" w:type="dxa"/>
            <w:vAlign w:val="bottom"/>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b/>
                <w:sz w:val="18"/>
                <w:szCs w:val="18"/>
                <w:u w:val="single"/>
                <w:lang w:val="hy-AM"/>
              </w:rPr>
              <w:t>_____________________</w:t>
            </w:r>
          </w:p>
        </w:tc>
        <w:tc>
          <w:tcPr>
            <w:tcW w:w="1702" w:type="dxa"/>
            <w:vAlign w:val="bottom"/>
          </w:tcPr>
          <w:p w:rsidR="00ED08E1" w:rsidRPr="00877BC4" w:rsidRDefault="00ED08E1" w:rsidP="00297635">
            <w:pPr>
              <w:jc w:val="center"/>
              <w:rPr>
                <w:rFonts w:ascii="GHEA Grapalat" w:hAnsi="GHEA Grapalat"/>
                <w:b/>
                <w:sz w:val="18"/>
                <w:szCs w:val="18"/>
                <w:u w:val="single"/>
                <w:lang w:val="hy-AM"/>
              </w:rPr>
            </w:pPr>
          </w:p>
        </w:tc>
        <w:tc>
          <w:tcPr>
            <w:tcW w:w="3417" w:type="dxa"/>
            <w:vAlign w:val="bottom"/>
            <w:hideMark/>
          </w:tcPr>
          <w:p w:rsidR="00ED08E1" w:rsidRPr="00877BC4" w:rsidRDefault="00ED08E1" w:rsidP="00297635">
            <w:pPr>
              <w:jc w:val="center"/>
              <w:rPr>
                <w:rFonts w:ascii="GHEA Grapalat" w:hAnsi="GHEA Grapalat"/>
                <w:b/>
                <w:sz w:val="18"/>
                <w:szCs w:val="18"/>
                <w:u w:val="single"/>
                <w:lang w:val="hy-AM"/>
              </w:rPr>
            </w:pPr>
            <w:r w:rsidRPr="00877BC4">
              <w:rPr>
                <w:rFonts w:ascii="GHEA Grapalat" w:hAnsi="GHEA Grapalat"/>
                <w:b/>
                <w:sz w:val="18"/>
                <w:szCs w:val="18"/>
                <w:u w:val="single"/>
                <w:lang w:val="hy-AM"/>
              </w:rPr>
              <w:t>_____________________</w:t>
            </w:r>
          </w:p>
        </w:tc>
      </w:tr>
      <w:tr w:rsidR="00ED08E1" w:rsidRPr="00877BC4" w:rsidTr="00297635">
        <w:tc>
          <w:tcPr>
            <w:tcW w:w="4421" w:type="dxa"/>
            <w:hideMark/>
          </w:tcPr>
          <w:p w:rsidR="00ED08E1" w:rsidRPr="00877BC4" w:rsidRDefault="00ED08E1" w:rsidP="00297635">
            <w:pPr>
              <w:jc w:val="center"/>
              <w:rPr>
                <w:rFonts w:ascii="GHEA Grapalat" w:hAnsi="GHEA Grapalat"/>
                <w:sz w:val="18"/>
                <w:szCs w:val="18"/>
                <w:vertAlign w:val="superscript"/>
                <w:lang w:val="hy-AM"/>
              </w:rPr>
            </w:pPr>
            <w:r w:rsidRPr="00877BC4">
              <w:rPr>
                <w:rFonts w:ascii="GHEA Grapalat" w:hAnsi="GHEA Grapalat"/>
                <w:sz w:val="18"/>
                <w:szCs w:val="18"/>
                <w:vertAlign w:val="superscript"/>
                <w:lang w:val="hy-AM"/>
              </w:rPr>
              <w:t>(ստորագրությունը)</w:t>
            </w:r>
          </w:p>
        </w:tc>
        <w:tc>
          <w:tcPr>
            <w:tcW w:w="1702" w:type="dxa"/>
          </w:tcPr>
          <w:p w:rsidR="00ED08E1" w:rsidRPr="00877BC4" w:rsidRDefault="00ED08E1" w:rsidP="00297635">
            <w:pPr>
              <w:rPr>
                <w:rFonts w:ascii="GHEA Grapalat" w:hAnsi="GHEA Grapalat"/>
                <w:sz w:val="18"/>
                <w:szCs w:val="18"/>
                <w:vertAlign w:val="superscript"/>
                <w:lang w:val="hy-AM"/>
              </w:rPr>
            </w:pPr>
          </w:p>
        </w:tc>
        <w:tc>
          <w:tcPr>
            <w:tcW w:w="3417" w:type="dxa"/>
            <w:hideMark/>
          </w:tcPr>
          <w:p w:rsidR="00ED08E1" w:rsidRPr="00877BC4" w:rsidRDefault="00ED08E1" w:rsidP="00297635">
            <w:pPr>
              <w:jc w:val="center"/>
              <w:rPr>
                <w:rFonts w:ascii="GHEA Grapalat" w:hAnsi="GHEA Grapalat"/>
                <w:sz w:val="18"/>
                <w:szCs w:val="18"/>
                <w:vertAlign w:val="superscript"/>
                <w:lang w:val="hy-AM"/>
              </w:rPr>
            </w:pPr>
            <w:r w:rsidRPr="00877BC4">
              <w:rPr>
                <w:rFonts w:ascii="GHEA Grapalat" w:hAnsi="GHEA Grapalat"/>
                <w:sz w:val="18"/>
                <w:szCs w:val="18"/>
                <w:vertAlign w:val="superscript"/>
                <w:lang w:val="hy-AM"/>
              </w:rPr>
              <w:t>(ստորագրությունը)</w:t>
            </w:r>
          </w:p>
        </w:tc>
      </w:tr>
      <w:tr w:rsidR="00ED08E1" w:rsidRPr="00877BC4" w:rsidTr="00297635">
        <w:tc>
          <w:tcPr>
            <w:tcW w:w="4421" w:type="dxa"/>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sz w:val="18"/>
                <w:szCs w:val="18"/>
                <w:lang w:val="hy-AM"/>
              </w:rPr>
              <w:t>Կ.Տ.</w:t>
            </w:r>
          </w:p>
        </w:tc>
        <w:tc>
          <w:tcPr>
            <w:tcW w:w="1702" w:type="dxa"/>
          </w:tcPr>
          <w:p w:rsidR="00ED08E1" w:rsidRPr="00877BC4" w:rsidRDefault="00ED08E1" w:rsidP="00297635">
            <w:pPr>
              <w:jc w:val="center"/>
              <w:rPr>
                <w:rFonts w:ascii="GHEA Grapalat" w:hAnsi="GHEA Grapalat"/>
                <w:sz w:val="18"/>
                <w:szCs w:val="18"/>
                <w:lang w:val="hy-AM"/>
              </w:rPr>
            </w:pPr>
          </w:p>
        </w:tc>
        <w:tc>
          <w:tcPr>
            <w:tcW w:w="3417" w:type="dxa"/>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sz w:val="18"/>
                <w:szCs w:val="18"/>
                <w:lang w:val="hy-AM"/>
              </w:rPr>
              <w:t>Կ.Տ.</w:t>
            </w:r>
          </w:p>
        </w:tc>
      </w:tr>
    </w:tbl>
    <w:p w:rsidR="00C253F8" w:rsidRPr="00601D54" w:rsidRDefault="00C253F8" w:rsidP="00C253F8">
      <w:pPr>
        <w:rPr>
          <w:lang w:val="hy-AM"/>
        </w:rPr>
      </w:pPr>
    </w:p>
    <w:p w:rsidR="00C253F8" w:rsidRPr="00601D54" w:rsidRDefault="00C253F8" w:rsidP="00C253F8">
      <w:pPr>
        <w:rPr>
          <w:lang w:val="hy-AM"/>
        </w:rPr>
      </w:pPr>
    </w:p>
    <w:p w:rsidR="00C253F8" w:rsidRPr="00601D54" w:rsidRDefault="00C253F8" w:rsidP="00C253F8">
      <w:pPr>
        <w:rPr>
          <w:lang w:val="hy-AM"/>
        </w:rPr>
      </w:pPr>
    </w:p>
    <w:p w:rsidR="00C253F8" w:rsidRPr="00601D54" w:rsidRDefault="00C253F8" w:rsidP="00C253F8">
      <w:pPr>
        <w:rPr>
          <w:lang w:val="hy-AM"/>
        </w:rPr>
      </w:pPr>
    </w:p>
    <w:p w:rsidR="00D10B0C" w:rsidRPr="00AE72EE" w:rsidRDefault="00D10B0C" w:rsidP="00D10B0C">
      <w:pPr>
        <w:pStyle w:val="3"/>
        <w:spacing w:line="240" w:lineRule="auto"/>
        <w:ind w:firstLine="567"/>
        <w:jc w:val="left"/>
        <w:rPr>
          <w:rFonts w:ascii="GHEA Grapalat" w:hAnsi="GHEA Grapalat"/>
          <w:b/>
          <w:lang w:val="hy-AM"/>
        </w:rPr>
      </w:pPr>
    </w:p>
    <w:p w:rsidR="00D10B0C" w:rsidRPr="00AE72E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AE72E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6C5D9F">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p>
    <w:p w:rsidR="00F954E8" w:rsidRPr="00A71D81" w:rsidRDefault="00F954E8" w:rsidP="00EF3662">
      <w:pPr>
        <w:jc w:val="both"/>
        <w:rPr>
          <w:rFonts w:ascii="GHEA Grapalat" w:hAnsi="GHEA Grapalat"/>
          <w:sz w:val="12"/>
          <w:szCs w:val="12"/>
          <w:lang w:val="pt-BR"/>
        </w:rPr>
      </w:pPr>
    </w:p>
    <w:p w:rsidR="00071D1C" w:rsidRPr="00A71D81" w:rsidRDefault="00071D1C" w:rsidP="00EF3662">
      <w:pPr>
        <w:jc w:val="center"/>
        <w:rPr>
          <w:rFonts w:ascii="GHEA Grapalat" w:hAnsi="GHEA Grapalat"/>
          <w:sz w:val="20"/>
          <w:lang w:val="pt-BR"/>
        </w:rPr>
      </w:pPr>
    </w:p>
    <w:p w:rsidR="00071D1C" w:rsidRPr="008C75B7" w:rsidRDefault="00071D1C" w:rsidP="00EF3662">
      <w:pPr>
        <w:jc w:val="center"/>
        <w:rPr>
          <w:rFonts w:ascii="GHEA Grapalat" w:hAnsi="GHEA Grapalat"/>
          <w:sz w:val="20"/>
          <w:lang w:val="pt-BR"/>
        </w:rPr>
      </w:pPr>
      <w:r w:rsidRPr="008C75B7">
        <w:rPr>
          <w:rFonts w:ascii="GHEA Grapalat" w:hAnsi="GHEA Grapalat"/>
          <w:sz w:val="20"/>
          <w:lang w:val="pt-BR"/>
        </w:rPr>
        <w:br w:type="page"/>
      </w:r>
    </w:p>
    <w:p w:rsidR="00071D1C" w:rsidRPr="008C75B7" w:rsidRDefault="00071D1C" w:rsidP="00EF3662">
      <w:pPr>
        <w:jc w:val="right"/>
        <w:rPr>
          <w:rFonts w:ascii="GHEA Grapalat" w:hAnsi="GHEA Grapalat"/>
          <w:sz w:val="20"/>
          <w:lang w:val="pt-BR"/>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8C75B7" w:rsidRDefault="00071D1C" w:rsidP="00EF3662">
      <w:pPr>
        <w:tabs>
          <w:tab w:val="left" w:pos="9540"/>
        </w:tabs>
        <w:rPr>
          <w:rFonts w:ascii="GHEA Grapalat" w:hAnsi="GHEA Grapalat"/>
          <w:sz w:val="20"/>
          <w:lang w:val="pt-BR"/>
        </w:rPr>
      </w:pPr>
    </w:p>
    <w:p w:rsidR="00071D1C" w:rsidRPr="008C75B7" w:rsidRDefault="00071D1C" w:rsidP="00EF3662">
      <w:pPr>
        <w:tabs>
          <w:tab w:val="left" w:pos="9540"/>
        </w:tabs>
        <w:rPr>
          <w:rFonts w:ascii="GHEA Grapalat" w:hAnsi="GHEA Grapalat"/>
          <w:sz w:val="20"/>
          <w:lang w:val="pt-BR"/>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Pr="00A71D81" w:rsidRDefault="00071D1C" w:rsidP="00EF3662">
      <w:pPr>
        <w:jc w:val="center"/>
        <w:rPr>
          <w:rFonts w:ascii="GHEA Grapalat" w:hAnsi="GHEA Grapalat"/>
          <w:sz w:val="20"/>
        </w:rPr>
      </w:pPr>
      <w:r w:rsidRPr="00A71D81">
        <w:rPr>
          <w:rFonts w:ascii="GHEA Grapalat" w:hAnsi="GHEA Grapalat" w:cs="Sylfaen"/>
          <w:sz w:val="18"/>
        </w:rPr>
        <w:t>ՀՀդրամ</w:t>
      </w: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170"/>
        <w:gridCol w:w="5053"/>
        <w:gridCol w:w="493"/>
        <w:gridCol w:w="6"/>
        <w:gridCol w:w="487"/>
        <w:gridCol w:w="493"/>
        <w:gridCol w:w="6"/>
        <w:gridCol w:w="487"/>
        <w:gridCol w:w="483"/>
        <w:gridCol w:w="10"/>
        <w:gridCol w:w="493"/>
        <w:gridCol w:w="606"/>
        <w:gridCol w:w="923"/>
        <w:gridCol w:w="900"/>
        <w:gridCol w:w="540"/>
        <w:gridCol w:w="810"/>
        <w:gridCol w:w="720"/>
        <w:gridCol w:w="900"/>
      </w:tblGrid>
      <w:tr w:rsidR="003E0369" w:rsidRPr="001D0CA2" w:rsidTr="00EB4E62">
        <w:trPr>
          <w:trHeight w:val="208"/>
        </w:trPr>
        <w:tc>
          <w:tcPr>
            <w:tcW w:w="15840" w:type="dxa"/>
            <w:gridSpan w:val="19"/>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lang w:val="es-ES"/>
              </w:rPr>
              <w:t>Ապրանքի</w:t>
            </w:r>
          </w:p>
        </w:tc>
      </w:tr>
      <w:tr w:rsidR="003E0369" w:rsidRPr="006D2484" w:rsidTr="00EB4E62">
        <w:trPr>
          <w:trHeight w:val="208"/>
        </w:trPr>
        <w:tc>
          <w:tcPr>
            <w:tcW w:w="1260"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հրավերով նախատեսված չափաբաժնի համարը</w:t>
            </w:r>
          </w:p>
        </w:tc>
        <w:tc>
          <w:tcPr>
            <w:tcW w:w="1170"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գնումներիպլանովնախատեսվածմիջանցիկծածկագիրը</w:t>
            </w:r>
            <w:r w:rsidRPr="001D0CA2">
              <w:rPr>
                <w:rFonts w:ascii="GHEA Grapalat" w:hAnsi="GHEA Grapalat"/>
                <w:sz w:val="16"/>
                <w:szCs w:val="16"/>
                <w:lang w:val="es-ES"/>
              </w:rPr>
              <w:t xml:space="preserve">` </w:t>
            </w:r>
            <w:r w:rsidRPr="001D0CA2">
              <w:rPr>
                <w:rFonts w:ascii="GHEA Grapalat" w:hAnsi="GHEA Grapalat"/>
                <w:sz w:val="16"/>
                <w:szCs w:val="16"/>
              </w:rPr>
              <w:t>ըստԳՄԱդասակարգման</w:t>
            </w:r>
            <w:r w:rsidRPr="001D0CA2">
              <w:rPr>
                <w:rFonts w:ascii="GHEA Grapalat" w:hAnsi="GHEA Grapalat"/>
                <w:sz w:val="16"/>
                <w:szCs w:val="16"/>
                <w:lang w:val="es-ES"/>
              </w:rPr>
              <w:t xml:space="preserve"> (CPV)</w:t>
            </w:r>
          </w:p>
        </w:tc>
        <w:tc>
          <w:tcPr>
            <w:tcW w:w="5053"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անվանումը</w:t>
            </w:r>
          </w:p>
        </w:tc>
        <w:tc>
          <w:tcPr>
            <w:tcW w:w="8357" w:type="dxa"/>
            <w:gridSpan w:val="16"/>
            <w:vAlign w:val="center"/>
          </w:tcPr>
          <w:p w:rsidR="003E0369" w:rsidRPr="001D0CA2" w:rsidRDefault="003E0369" w:rsidP="008401E7">
            <w:pPr>
              <w:jc w:val="both"/>
              <w:rPr>
                <w:rFonts w:ascii="GHEA Grapalat" w:hAnsi="GHEA Grapalat"/>
                <w:sz w:val="16"/>
                <w:szCs w:val="16"/>
                <w:lang w:val="es-ES"/>
              </w:rPr>
            </w:pPr>
            <w:r w:rsidRPr="001D0CA2">
              <w:rPr>
                <w:rFonts w:ascii="GHEA Grapalat" w:hAnsi="GHEA Grapalat"/>
                <w:sz w:val="16"/>
                <w:szCs w:val="16"/>
                <w:lang w:val="es-ES"/>
              </w:rPr>
              <w:t>դիմաց վճարումները նախատեսվում է իրականացնել 20</w:t>
            </w:r>
            <w:r>
              <w:rPr>
                <w:rFonts w:ascii="GHEA Grapalat" w:hAnsi="GHEA Grapalat"/>
                <w:sz w:val="16"/>
                <w:szCs w:val="16"/>
                <w:lang w:val="es-ES"/>
              </w:rPr>
              <w:t>22</w:t>
            </w:r>
            <w:r w:rsidRPr="001D0CA2">
              <w:rPr>
                <w:rFonts w:ascii="GHEA Grapalat" w:hAnsi="GHEA Grapalat"/>
                <w:sz w:val="16"/>
                <w:szCs w:val="16"/>
                <w:lang w:val="es-ES"/>
              </w:rPr>
              <w:t xml:space="preserve">  թ-ին` ըստ ամիսների, այդ թվում**</w:t>
            </w:r>
          </w:p>
        </w:tc>
      </w:tr>
      <w:tr w:rsidR="00EB4E62" w:rsidRPr="001D0CA2" w:rsidTr="004251BE">
        <w:trPr>
          <w:trHeight w:val="2253"/>
        </w:trPr>
        <w:tc>
          <w:tcPr>
            <w:tcW w:w="1260" w:type="dxa"/>
          </w:tcPr>
          <w:p w:rsidR="00EB4E62" w:rsidRPr="001D0CA2" w:rsidRDefault="00EB4E62" w:rsidP="008401E7">
            <w:pPr>
              <w:jc w:val="center"/>
              <w:rPr>
                <w:rFonts w:ascii="GHEA Grapalat" w:hAnsi="GHEA Grapalat"/>
                <w:sz w:val="16"/>
                <w:szCs w:val="16"/>
                <w:lang w:val="es-ES"/>
              </w:rPr>
            </w:pPr>
          </w:p>
        </w:tc>
        <w:tc>
          <w:tcPr>
            <w:tcW w:w="1170" w:type="dxa"/>
          </w:tcPr>
          <w:p w:rsidR="00EB4E62" w:rsidRPr="001D0CA2" w:rsidRDefault="00EB4E62" w:rsidP="008401E7">
            <w:pPr>
              <w:jc w:val="center"/>
              <w:rPr>
                <w:rFonts w:ascii="GHEA Grapalat" w:hAnsi="GHEA Grapalat"/>
                <w:sz w:val="16"/>
                <w:szCs w:val="16"/>
                <w:lang w:val="es-ES"/>
              </w:rPr>
            </w:pPr>
          </w:p>
        </w:tc>
        <w:tc>
          <w:tcPr>
            <w:tcW w:w="5053" w:type="dxa"/>
          </w:tcPr>
          <w:p w:rsidR="00EB4E62" w:rsidRPr="001D0CA2" w:rsidRDefault="00EB4E62" w:rsidP="008401E7">
            <w:pPr>
              <w:jc w:val="center"/>
              <w:rPr>
                <w:rFonts w:ascii="GHEA Grapalat" w:hAnsi="GHEA Grapalat"/>
                <w:sz w:val="16"/>
                <w:szCs w:val="16"/>
                <w:lang w:val="es-ES"/>
              </w:rPr>
            </w:pPr>
          </w:p>
        </w:tc>
        <w:tc>
          <w:tcPr>
            <w:tcW w:w="493"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հունվար</w:t>
            </w:r>
          </w:p>
        </w:tc>
        <w:tc>
          <w:tcPr>
            <w:tcW w:w="493" w:type="dxa"/>
            <w:gridSpan w:val="2"/>
            <w:textDirection w:val="btLr"/>
            <w:vAlign w:val="center"/>
          </w:tcPr>
          <w:p w:rsidR="00EB4E62" w:rsidRPr="001D0CA2" w:rsidRDefault="00EB4E62" w:rsidP="008401E7">
            <w:pPr>
              <w:ind w:left="113" w:right="-7"/>
              <w:jc w:val="center"/>
              <w:rPr>
                <w:rFonts w:ascii="GHEA Grapalat" w:hAnsi="GHEA Grapalat" w:cs="Sylfaen"/>
                <w:sz w:val="16"/>
                <w:szCs w:val="16"/>
                <w:lang w:val="pt-BR"/>
              </w:rPr>
            </w:pPr>
            <w:r w:rsidRPr="001D0CA2">
              <w:rPr>
                <w:rFonts w:ascii="GHEA Grapalat" w:hAnsi="GHEA Grapalat" w:cs="Sylfaen"/>
                <w:sz w:val="16"/>
                <w:szCs w:val="16"/>
                <w:lang w:val="pt-BR"/>
              </w:rPr>
              <w:t>փետրվար</w:t>
            </w:r>
          </w:p>
        </w:tc>
        <w:tc>
          <w:tcPr>
            <w:tcW w:w="493"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մարտ</w:t>
            </w:r>
          </w:p>
        </w:tc>
        <w:tc>
          <w:tcPr>
            <w:tcW w:w="493" w:type="dxa"/>
            <w:gridSpan w:val="2"/>
            <w:textDirection w:val="btLr"/>
            <w:vAlign w:val="center"/>
          </w:tcPr>
          <w:p w:rsidR="00EB4E62" w:rsidRPr="001D0CA2" w:rsidRDefault="00EB4E62" w:rsidP="008401E7">
            <w:pPr>
              <w:ind w:left="113" w:right="-7"/>
              <w:jc w:val="center"/>
              <w:rPr>
                <w:rFonts w:ascii="GHEA Grapalat" w:hAnsi="GHEA Grapalat" w:cs="Sylfaen"/>
                <w:sz w:val="16"/>
                <w:szCs w:val="16"/>
                <w:lang w:val="pt-BR"/>
              </w:rPr>
            </w:pPr>
            <w:r w:rsidRPr="001D0CA2">
              <w:rPr>
                <w:rFonts w:ascii="GHEA Grapalat" w:hAnsi="GHEA Grapalat" w:cs="Sylfaen"/>
                <w:sz w:val="16"/>
                <w:szCs w:val="16"/>
                <w:lang w:val="pt-BR"/>
              </w:rPr>
              <w:t>ապրիլ</w:t>
            </w:r>
          </w:p>
        </w:tc>
        <w:tc>
          <w:tcPr>
            <w:tcW w:w="493" w:type="dxa"/>
            <w:gridSpan w:val="2"/>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մայիս</w:t>
            </w:r>
          </w:p>
        </w:tc>
        <w:tc>
          <w:tcPr>
            <w:tcW w:w="493"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հունիս</w:t>
            </w:r>
          </w:p>
        </w:tc>
        <w:tc>
          <w:tcPr>
            <w:tcW w:w="606"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հուլիս</w:t>
            </w:r>
          </w:p>
        </w:tc>
        <w:tc>
          <w:tcPr>
            <w:tcW w:w="923"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օգոստոս</w:t>
            </w:r>
          </w:p>
        </w:tc>
        <w:tc>
          <w:tcPr>
            <w:tcW w:w="900"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սեպտեմբեր</w:t>
            </w:r>
          </w:p>
        </w:tc>
        <w:tc>
          <w:tcPr>
            <w:tcW w:w="540"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հոկտեմբեր</w:t>
            </w:r>
          </w:p>
        </w:tc>
        <w:tc>
          <w:tcPr>
            <w:tcW w:w="810"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նոյեմբեր</w:t>
            </w:r>
          </w:p>
        </w:tc>
        <w:tc>
          <w:tcPr>
            <w:tcW w:w="720" w:type="dxa"/>
            <w:textDirection w:val="btLr"/>
            <w:vAlign w:val="center"/>
          </w:tcPr>
          <w:p w:rsidR="00EB4E62" w:rsidRPr="001D0CA2" w:rsidRDefault="00EB4E62"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դեկտեմբեր</w:t>
            </w:r>
          </w:p>
        </w:tc>
        <w:tc>
          <w:tcPr>
            <w:tcW w:w="900" w:type="dxa"/>
            <w:vAlign w:val="center"/>
          </w:tcPr>
          <w:p w:rsidR="00EB4E62" w:rsidRPr="001D0CA2" w:rsidRDefault="00EB4E62" w:rsidP="008401E7">
            <w:pPr>
              <w:ind w:right="-1"/>
              <w:jc w:val="center"/>
              <w:rPr>
                <w:rFonts w:ascii="GHEA Grapalat" w:hAnsi="GHEA Grapalat"/>
                <w:sz w:val="16"/>
                <w:szCs w:val="16"/>
                <w:lang w:val="pt-BR"/>
              </w:rPr>
            </w:pPr>
            <w:r w:rsidRPr="001D0CA2">
              <w:rPr>
                <w:rFonts w:ascii="GHEA Grapalat" w:hAnsi="GHEA Grapalat" w:cs="Sylfaen"/>
                <w:sz w:val="16"/>
                <w:szCs w:val="16"/>
                <w:lang w:val="pt-BR"/>
              </w:rPr>
              <w:t>Ընդամենը</w:t>
            </w:r>
          </w:p>
          <w:p w:rsidR="00EB4E62" w:rsidRPr="001D0CA2" w:rsidRDefault="00EB4E62" w:rsidP="008401E7">
            <w:pPr>
              <w:jc w:val="center"/>
              <w:rPr>
                <w:rFonts w:ascii="GHEA Grapalat" w:hAnsi="GHEA Grapalat"/>
                <w:sz w:val="16"/>
                <w:szCs w:val="16"/>
                <w:lang w:val="es-ES"/>
              </w:rPr>
            </w:pPr>
          </w:p>
        </w:tc>
      </w:tr>
      <w:tr w:rsidR="000332AB" w:rsidRPr="001D0CA2" w:rsidTr="004251BE">
        <w:trPr>
          <w:trHeight w:val="330"/>
        </w:trPr>
        <w:tc>
          <w:tcPr>
            <w:tcW w:w="1260" w:type="dxa"/>
          </w:tcPr>
          <w:p w:rsidR="000332AB" w:rsidRPr="00C530BD" w:rsidRDefault="000332AB" w:rsidP="000332AB">
            <w:pPr>
              <w:pStyle w:val="aff"/>
              <w:numPr>
                <w:ilvl w:val="0"/>
                <w:numId w:val="33"/>
              </w:numP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15112160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Հավի կրծքամիս</w:t>
            </w:r>
          </w:p>
        </w:tc>
        <w:tc>
          <w:tcPr>
            <w:tcW w:w="493" w:type="dxa"/>
          </w:tcPr>
          <w:p w:rsidR="000332AB" w:rsidRPr="001D0CA2" w:rsidRDefault="000332AB" w:rsidP="000332AB">
            <w:pPr>
              <w:jc w:val="center"/>
              <w:rPr>
                <w:rFonts w:ascii="GHEA Grapalat" w:hAnsi="GHEA Grapalat"/>
                <w:sz w:val="16"/>
                <w:szCs w:val="16"/>
                <w:lang w:val="pt-BR"/>
              </w:rPr>
            </w:pPr>
          </w:p>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433"/>
        </w:trPr>
        <w:tc>
          <w:tcPr>
            <w:tcW w:w="1260" w:type="dxa"/>
          </w:tcPr>
          <w:p w:rsidR="000332AB" w:rsidRPr="00C530BD" w:rsidRDefault="000332AB" w:rsidP="000332AB">
            <w:pPr>
              <w:pStyle w:val="aff"/>
              <w:numPr>
                <w:ilvl w:val="0"/>
                <w:numId w:val="33"/>
              </w:numPr>
              <w:jc w:val="cente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15512000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Թթվասեր</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291"/>
        </w:trPr>
        <w:tc>
          <w:tcPr>
            <w:tcW w:w="1260" w:type="dxa"/>
          </w:tcPr>
          <w:p w:rsidR="000332AB" w:rsidRPr="00C530BD" w:rsidRDefault="000332AB" w:rsidP="000332AB">
            <w:pPr>
              <w:pStyle w:val="aff"/>
              <w:numPr>
                <w:ilvl w:val="0"/>
                <w:numId w:val="33"/>
              </w:numPr>
              <w:jc w:val="cente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Pr>
                <w:rFonts w:ascii="GHEA Grapalat" w:hAnsi="GHEA Grapalat" w:cs="Calibri"/>
                <w:bCs/>
                <w:color w:val="000000"/>
                <w:sz w:val="20"/>
                <w:szCs w:val="20"/>
              </w:rPr>
              <w:t>0</w:t>
            </w:r>
            <w:r w:rsidRPr="00E80E53">
              <w:rPr>
                <w:rFonts w:ascii="GHEA Grapalat" w:hAnsi="GHEA Grapalat" w:cs="Calibri"/>
                <w:bCs/>
                <w:color w:val="000000"/>
                <w:sz w:val="20"/>
                <w:szCs w:val="20"/>
              </w:rPr>
              <w:t>3221410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Կաղամբ</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411"/>
        </w:trPr>
        <w:tc>
          <w:tcPr>
            <w:tcW w:w="1260" w:type="dxa"/>
          </w:tcPr>
          <w:p w:rsidR="000332AB" w:rsidRPr="00C530BD" w:rsidRDefault="000332AB" w:rsidP="000332AB">
            <w:pPr>
              <w:pStyle w:val="aff"/>
              <w:numPr>
                <w:ilvl w:val="0"/>
                <w:numId w:val="33"/>
              </w:numPr>
              <w:jc w:val="cente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15331161</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Սոխ /գլուխ/</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369"/>
        </w:trPr>
        <w:tc>
          <w:tcPr>
            <w:tcW w:w="1260" w:type="dxa"/>
          </w:tcPr>
          <w:p w:rsidR="000332AB" w:rsidRPr="00C530BD" w:rsidRDefault="000332AB" w:rsidP="000332AB">
            <w:pPr>
              <w:pStyle w:val="aff"/>
              <w:numPr>
                <w:ilvl w:val="0"/>
                <w:numId w:val="33"/>
              </w:numPr>
              <w:jc w:val="cente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Pr>
                <w:rFonts w:ascii="GHEA Grapalat" w:hAnsi="GHEA Grapalat" w:cs="Calibri"/>
                <w:bCs/>
                <w:color w:val="000000"/>
                <w:sz w:val="20"/>
                <w:szCs w:val="20"/>
              </w:rPr>
              <w:t>0</w:t>
            </w:r>
            <w:r w:rsidRPr="00E80E53">
              <w:rPr>
                <w:rFonts w:ascii="GHEA Grapalat" w:hAnsi="GHEA Grapalat" w:cs="Calibri"/>
                <w:bCs/>
                <w:color w:val="000000"/>
                <w:sz w:val="20"/>
                <w:szCs w:val="20"/>
              </w:rPr>
              <w:t>3221100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Բազուկ</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325"/>
        </w:trPr>
        <w:tc>
          <w:tcPr>
            <w:tcW w:w="1260" w:type="dxa"/>
          </w:tcPr>
          <w:p w:rsidR="000332AB" w:rsidRPr="00C530BD" w:rsidRDefault="000332AB" w:rsidP="000332AB">
            <w:pPr>
              <w:pStyle w:val="aff"/>
              <w:numPr>
                <w:ilvl w:val="0"/>
                <w:numId w:val="33"/>
              </w:numPr>
              <w:jc w:val="cente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Pr>
                <w:rFonts w:ascii="GHEA Grapalat" w:hAnsi="GHEA Grapalat" w:cs="Calibri"/>
                <w:bCs/>
                <w:color w:val="000000"/>
                <w:sz w:val="20"/>
                <w:szCs w:val="20"/>
              </w:rPr>
              <w:t>0</w:t>
            </w:r>
            <w:r w:rsidRPr="00E80E53">
              <w:rPr>
                <w:rFonts w:ascii="GHEA Grapalat" w:hAnsi="GHEA Grapalat" w:cs="Calibri"/>
                <w:bCs/>
                <w:color w:val="000000"/>
                <w:sz w:val="20"/>
                <w:szCs w:val="20"/>
              </w:rPr>
              <w:t>3221110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Գազար</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363"/>
        </w:trPr>
        <w:tc>
          <w:tcPr>
            <w:tcW w:w="1260" w:type="dxa"/>
          </w:tcPr>
          <w:p w:rsidR="000332AB" w:rsidRPr="00C530BD" w:rsidRDefault="000332AB" w:rsidP="000332AB">
            <w:pPr>
              <w:pStyle w:val="aff"/>
              <w:numPr>
                <w:ilvl w:val="0"/>
                <w:numId w:val="33"/>
              </w:numPr>
              <w:jc w:val="center"/>
              <w:rPr>
                <w:rFonts w:ascii="GHEA Grapalat" w:hAnsi="GHEA Grapalat"/>
                <w:sz w:val="16"/>
                <w:szCs w:val="16"/>
                <w:lang w:val="ru-RU"/>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15551600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Մածուն</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534"/>
        </w:trPr>
        <w:tc>
          <w:tcPr>
            <w:tcW w:w="1260" w:type="dxa"/>
          </w:tcPr>
          <w:p w:rsidR="000332AB" w:rsidRPr="00C530BD" w:rsidRDefault="000332AB" w:rsidP="000332AB">
            <w:pPr>
              <w:pStyle w:val="aff"/>
              <w:numPr>
                <w:ilvl w:val="0"/>
                <w:numId w:val="33"/>
              </w:numPr>
              <w:rPr>
                <w:rFonts w:ascii="GHEA Grapalat" w:hAnsi="GHEA Grapalat"/>
                <w:sz w:val="16"/>
                <w:szCs w:val="16"/>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15511100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Կաթ պաստերացված</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534"/>
        </w:trPr>
        <w:tc>
          <w:tcPr>
            <w:tcW w:w="1260" w:type="dxa"/>
          </w:tcPr>
          <w:p w:rsidR="000332AB" w:rsidRPr="00C530BD" w:rsidRDefault="000332AB" w:rsidP="000332AB">
            <w:pPr>
              <w:pStyle w:val="aff"/>
              <w:numPr>
                <w:ilvl w:val="0"/>
                <w:numId w:val="33"/>
              </w:numPr>
              <w:rPr>
                <w:rFonts w:ascii="GHEA Grapalat" w:hAnsi="GHEA Grapalat"/>
                <w:sz w:val="16"/>
                <w:szCs w:val="16"/>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15311100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Կարտոֆիլ</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336"/>
        </w:trPr>
        <w:tc>
          <w:tcPr>
            <w:tcW w:w="1260" w:type="dxa"/>
          </w:tcPr>
          <w:p w:rsidR="000332AB" w:rsidRPr="00C530BD" w:rsidRDefault="000332AB" w:rsidP="000332AB">
            <w:pPr>
              <w:pStyle w:val="aff"/>
              <w:numPr>
                <w:ilvl w:val="0"/>
                <w:numId w:val="33"/>
              </w:numPr>
              <w:rPr>
                <w:rFonts w:ascii="GHEA Grapalat" w:hAnsi="GHEA Grapalat"/>
                <w:sz w:val="16"/>
                <w:szCs w:val="16"/>
                <w:lang w:val="ru-RU"/>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15831000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Շաքարավազ</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444"/>
        </w:trPr>
        <w:tc>
          <w:tcPr>
            <w:tcW w:w="1260" w:type="dxa"/>
          </w:tcPr>
          <w:p w:rsidR="000332AB" w:rsidRPr="00C530BD" w:rsidRDefault="000332AB" w:rsidP="000332AB">
            <w:pPr>
              <w:pStyle w:val="aff"/>
              <w:numPr>
                <w:ilvl w:val="0"/>
                <w:numId w:val="33"/>
              </w:numPr>
              <w:rPr>
                <w:rFonts w:ascii="GHEA Grapalat" w:hAnsi="GHEA Grapalat"/>
                <w:sz w:val="16"/>
                <w:szCs w:val="16"/>
                <w:lang w:val="ru-RU"/>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sz w:val="20"/>
                <w:szCs w:val="20"/>
              </w:rPr>
            </w:pPr>
            <w:r>
              <w:rPr>
                <w:rFonts w:ascii="GHEA Grapalat" w:hAnsi="GHEA Grapalat" w:cs="Calibri"/>
                <w:bCs/>
                <w:sz w:val="20"/>
                <w:szCs w:val="20"/>
              </w:rPr>
              <w:t>0</w:t>
            </w:r>
            <w:r w:rsidRPr="00E80E53">
              <w:rPr>
                <w:rFonts w:ascii="GHEA Grapalat" w:hAnsi="GHEA Grapalat" w:cs="Calibri"/>
                <w:bCs/>
                <w:sz w:val="20"/>
                <w:szCs w:val="20"/>
              </w:rPr>
              <w:t>3142510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sz w:val="20"/>
                <w:szCs w:val="20"/>
              </w:rPr>
            </w:pPr>
            <w:r w:rsidRPr="00E80E53">
              <w:rPr>
                <w:rFonts w:ascii="GHEA Grapalat" w:hAnsi="GHEA Grapalat" w:cs="Calibri"/>
                <w:bCs/>
                <w:sz w:val="20"/>
                <w:szCs w:val="20"/>
              </w:rPr>
              <w:t>Ձու 01 կարգի</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474"/>
        </w:trPr>
        <w:tc>
          <w:tcPr>
            <w:tcW w:w="1260" w:type="dxa"/>
          </w:tcPr>
          <w:p w:rsidR="000332AB" w:rsidRPr="00C530BD" w:rsidRDefault="000332AB" w:rsidP="000332AB">
            <w:pPr>
              <w:pStyle w:val="aff"/>
              <w:numPr>
                <w:ilvl w:val="0"/>
                <w:numId w:val="33"/>
              </w:numPr>
              <w:rPr>
                <w:rFonts w:ascii="GHEA Grapalat" w:hAnsi="GHEA Grapalat"/>
                <w:sz w:val="16"/>
                <w:szCs w:val="16"/>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15530000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 xml:space="preserve">Կարագ </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426"/>
        </w:trPr>
        <w:tc>
          <w:tcPr>
            <w:tcW w:w="1260" w:type="dxa"/>
          </w:tcPr>
          <w:p w:rsidR="000332AB" w:rsidRPr="00C530BD" w:rsidRDefault="000332AB" w:rsidP="000332AB">
            <w:pPr>
              <w:pStyle w:val="aff"/>
              <w:numPr>
                <w:ilvl w:val="0"/>
                <w:numId w:val="33"/>
              </w:numP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15333100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Տոմատի մածուկ</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273"/>
        </w:trPr>
        <w:tc>
          <w:tcPr>
            <w:tcW w:w="1260" w:type="dxa"/>
          </w:tcPr>
          <w:p w:rsidR="000332AB" w:rsidRPr="00C530BD" w:rsidRDefault="000332AB" w:rsidP="000332AB">
            <w:pPr>
              <w:pStyle w:val="aff"/>
              <w:numPr>
                <w:ilvl w:val="0"/>
                <w:numId w:val="33"/>
              </w:numP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Pr>
                <w:rFonts w:ascii="GHEA Grapalat" w:hAnsi="GHEA Grapalat" w:cs="Calibri"/>
                <w:bCs/>
                <w:color w:val="000000"/>
                <w:sz w:val="20"/>
                <w:szCs w:val="20"/>
              </w:rPr>
              <w:t>0</w:t>
            </w:r>
            <w:r w:rsidRPr="00E80E53">
              <w:rPr>
                <w:rFonts w:ascii="GHEA Grapalat" w:hAnsi="GHEA Grapalat" w:cs="Calibri"/>
                <w:bCs/>
                <w:color w:val="000000"/>
                <w:sz w:val="20"/>
                <w:szCs w:val="20"/>
              </w:rPr>
              <w:t>3211300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Բրինձ</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228"/>
        </w:trPr>
        <w:tc>
          <w:tcPr>
            <w:tcW w:w="1260" w:type="dxa"/>
          </w:tcPr>
          <w:p w:rsidR="000332AB" w:rsidRPr="00C530BD" w:rsidRDefault="000332AB" w:rsidP="000332AB">
            <w:pPr>
              <w:pStyle w:val="aff"/>
              <w:numPr>
                <w:ilvl w:val="0"/>
                <w:numId w:val="33"/>
              </w:numPr>
              <w:rPr>
                <w:rFonts w:ascii="GHEA Grapalat" w:hAnsi="GHEA Grapalat"/>
                <w:sz w:val="16"/>
                <w:szCs w:val="16"/>
                <w:lang w:val="es-ES"/>
              </w:rPr>
            </w:pPr>
          </w:p>
        </w:tc>
        <w:tc>
          <w:tcPr>
            <w:tcW w:w="1170" w:type="dxa"/>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15331154</w:t>
            </w:r>
          </w:p>
        </w:tc>
        <w:tc>
          <w:tcPr>
            <w:tcW w:w="5053" w:type="dxa"/>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Ոլոռ ամբողջական</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477"/>
        </w:trPr>
        <w:tc>
          <w:tcPr>
            <w:tcW w:w="1260" w:type="dxa"/>
          </w:tcPr>
          <w:p w:rsidR="000332AB" w:rsidRPr="00C530BD" w:rsidRDefault="000332AB" w:rsidP="000332AB">
            <w:pPr>
              <w:pStyle w:val="aff"/>
              <w:numPr>
                <w:ilvl w:val="0"/>
                <w:numId w:val="33"/>
              </w:numP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15872400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Կերակրի աղ մանր</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369"/>
        </w:trPr>
        <w:tc>
          <w:tcPr>
            <w:tcW w:w="1260" w:type="dxa"/>
          </w:tcPr>
          <w:p w:rsidR="000332AB" w:rsidRPr="00C530BD" w:rsidRDefault="000332AB" w:rsidP="000332AB">
            <w:pPr>
              <w:pStyle w:val="aff"/>
              <w:numPr>
                <w:ilvl w:val="0"/>
                <w:numId w:val="33"/>
              </w:numPr>
              <w:rPr>
                <w:rFonts w:ascii="GHEA Grapalat" w:hAnsi="GHEA Grapalat"/>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15842310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E80E53" w:rsidRDefault="000332AB" w:rsidP="000332AB">
            <w:pPr>
              <w:rPr>
                <w:rFonts w:ascii="GHEA Grapalat" w:hAnsi="GHEA Grapalat" w:cs="Calibri"/>
                <w:bCs/>
                <w:color w:val="000000"/>
                <w:sz w:val="20"/>
                <w:szCs w:val="20"/>
              </w:rPr>
            </w:pPr>
            <w:r w:rsidRPr="00E80E53">
              <w:rPr>
                <w:rFonts w:ascii="GHEA Grapalat" w:hAnsi="GHEA Grapalat" w:cs="Calibri"/>
                <w:bCs/>
                <w:color w:val="000000"/>
                <w:sz w:val="20"/>
                <w:szCs w:val="20"/>
              </w:rPr>
              <w:t>Կոնֆետ կարամել</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RPr="001D0CA2" w:rsidTr="004251BE">
        <w:trPr>
          <w:trHeight w:val="381"/>
        </w:trPr>
        <w:tc>
          <w:tcPr>
            <w:tcW w:w="1260" w:type="dxa"/>
          </w:tcPr>
          <w:p w:rsidR="000332AB" w:rsidRPr="006D2484" w:rsidRDefault="000332AB" w:rsidP="000332AB">
            <w:pPr>
              <w:pStyle w:val="aff"/>
              <w:numPr>
                <w:ilvl w:val="0"/>
                <w:numId w:val="33"/>
              </w:numPr>
              <w:rPr>
                <w:rFonts w:ascii="GHEA Grapalat" w:hAnsi="GHEA Grapalat"/>
                <w:color w:val="000000" w:themeColor="text1"/>
                <w:sz w:val="16"/>
                <w:szCs w:val="16"/>
                <w:lang w:val="es-ES"/>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6D2484" w:rsidRDefault="000332AB" w:rsidP="000332AB">
            <w:pPr>
              <w:jc w:val="right"/>
              <w:rPr>
                <w:rFonts w:ascii="GHEA Grapalat" w:hAnsi="GHEA Grapalat" w:cs="Calibri"/>
                <w:bCs/>
                <w:color w:val="000000" w:themeColor="text1"/>
                <w:sz w:val="20"/>
                <w:szCs w:val="20"/>
              </w:rPr>
            </w:pPr>
            <w:r w:rsidRPr="006D2484">
              <w:rPr>
                <w:rFonts w:ascii="GHEA Grapalat" w:hAnsi="GHEA Grapalat" w:cs="Calibri"/>
                <w:bCs/>
                <w:color w:val="000000" w:themeColor="text1"/>
                <w:sz w:val="20"/>
                <w:szCs w:val="20"/>
              </w:rPr>
              <w:t>15821500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6D2484" w:rsidRDefault="000332AB" w:rsidP="000332AB">
            <w:pPr>
              <w:rPr>
                <w:rFonts w:ascii="GHEA Grapalat" w:hAnsi="GHEA Grapalat" w:cs="Calibri"/>
                <w:bCs/>
                <w:color w:val="000000" w:themeColor="text1"/>
                <w:sz w:val="20"/>
                <w:szCs w:val="20"/>
              </w:rPr>
            </w:pPr>
            <w:r w:rsidRPr="006D2484">
              <w:rPr>
                <w:rFonts w:ascii="GHEA Grapalat" w:hAnsi="GHEA Grapalat" w:cs="Calibri"/>
                <w:bCs/>
                <w:color w:val="000000" w:themeColor="text1"/>
                <w:sz w:val="20"/>
                <w:szCs w:val="20"/>
              </w:rPr>
              <w:t xml:space="preserve">Քաղցր թխվածքաբլիթ </w:t>
            </w:r>
          </w:p>
        </w:tc>
        <w:tc>
          <w:tcPr>
            <w:tcW w:w="493" w:type="dxa"/>
          </w:tcPr>
          <w:p w:rsidR="000332AB" w:rsidRPr="001D0CA2" w:rsidRDefault="000332AB" w:rsidP="000332AB">
            <w:pPr>
              <w:jc w:val="center"/>
              <w:rPr>
                <w:rFonts w:ascii="GHEA Grapalat" w:hAnsi="GHEA Grapalat"/>
                <w:sz w:val="16"/>
                <w:szCs w:val="16"/>
                <w:lang w:val="pt-BR"/>
              </w:rPr>
            </w:pPr>
          </w:p>
        </w:tc>
        <w:tc>
          <w:tcPr>
            <w:tcW w:w="493" w:type="dxa"/>
            <w:gridSpan w:val="2"/>
          </w:tcPr>
          <w:p w:rsidR="000332AB" w:rsidRPr="001D0CA2" w:rsidRDefault="000332AB" w:rsidP="000332AB">
            <w:pPr>
              <w:jc w:val="cente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gridSpan w:val="2"/>
          </w:tcPr>
          <w:p w:rsidR="000332AB" w:rsidRPr="001D0CA2" w:rsidRDefault="000332AB" w:rsidP="000332AB">
            <w:pPr>
              <w:rPr>
                <w:rFonts w:ascii="GHEA Grapalat" w:hAnsi="GHEA Grapalat"/>
                <w:sz w:val="16"/>
                <w:szCs w:val="16"/>
                <w:lang w:val="pt-BR"/>
              </w:rPr>
            </w:pPr>
          </w:p>
        </w:tc>
        <w:tc>
          <w:tcPr>
            <w:tcW w:w="493" w:type="dxa"/>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332AB" w:rsidTr="004251BE">
        <w:tblPrEx>
          <w:tblLook w:val="0000" w:firstRow="0" w:lastRow="0" w:firstColumn="0" w:lastColumn="0" w:noHBand="0" w:noVBand="0"/>
        </w:tblPrEx>
        <w:trPr>
          <w:trHeight w:val="135"/>
        </w:trPr>
        <w:tc>
          <w:tcPr>
            <w:tcW w:w="1260" w:type="dxa"/>
          </w:tcPr>
          <w:p w:rsidR="000332AB" w:rsidRPr="006D2484" w:rsidRDefault="000332AB" w:rsidP="000332AB">
            <w:pPr>
              <w:pStyle w:val="aff"/>
              <w:numPr>
                <w:ilvl w:val="0"/>
                <w:numId w:val="33"/>
              </w:numPr>
              <w:rPr>
                <w:rFonts w:ascii="GHEA Grapalat" w:hAnsi="GHEA Grapalat"/>
                <w:i/>
                <w:color w:val="000000" w:themeColor="text1"/>
                <w:sz w:val="16"/>
                <w:szCs w:val="16"/>
              </w:rPr>
            </w:pPr>
          </w:p>
        </w:tc>
        <w:tc>
          <w:tcPr>
            <w:tcW w:w="1170" w:type="dxa"/>
            <w:tcBorders>
              <w:top w:val="single" w:sz="4" w:space="0" w:color="auto"/>
              <w:left w:val="single" w:sz="4" w:space="0" w:color="auto"/>
              <w:bottom w:val="single" w:sz="4" w:space="0" w:color="auto"/>
              <w:right w:val="single" w:sz="4" w:space="0" w:color="auto"/>
            </w:tcBorders>
            <w:vAlign w:val="bottom"/>
          </w:tcPr>
          <w:p w:rsidR="000332AB" w:rsidRPr="006D2484" w:rsidRDefault="000332AB" w:rsidP="000332AB">
            <w:pPr>
              <w:jc w:val="right"/>
              <w:rPr>
                <w:rFonts w:ascii="GHEA Grapalat" w:hAnsi="GHEA Grapalat" w:cs="Calibri"/>
                <w:bCs/>
                <w:color w:val="000000" w:themeColor="text1"/>
                <w:sz w:val="20"/>
                <w:szCs w:val="20"/>
              </w:rPr>
            </w:pPr>
            <w:r w:rsidRPr="006D2484">
              <w:rPr>
                <w:rFonts w:ascii="GHEA Grapalat" w:hAnsi="GHEA Grapalat" w:cs="Calibri"/>
                <w:bCs/>
                <w:color w:val="000000" w:themeColor="text1"/>
                <w:sz w:val="20"/>
                <w:szCs w:val="20"/>
              </w:rPr>
              <w:t>15821500</w:t>
            </w:r>
          </w:p>
        </w:tc>
        <w:tc>
          <w:tcPr>
            <w:tcW w:w="5053" w:type="dxa"/>
            <w:tcBorders>
              <w:top w:val="single" w:sz="4" w:space="0" w:color="auto"/>
              <w:left w:val="single" w:sz="4" w:space="0" w:color="auto"/>
              <w:bottom w:val="single" w:sz="4" w:space="0" w:color="auto"/>
              <w:right w:val="single" w:sz="4" w:space="0" w:color="auto"/>
            </w:tcBorders>
            <w:vAlign w:val="bottom"/>
          </w:tcPr>
          <w:p w:rsidR="000332AB" w:rsidRPr="006D2484" w:rsidRDefault="000332AB" w:rsidP="000332AB">
            <w:pPr>
              <w:rPr>
                <w:rFonts w:ascii="GHEA Grapalat" w:hAnsi="GHEA Grapalat" w:cs="Calibri"/>
                <w:bCs/>
                <w:color w:val="000000" w:themeColor="text1"/>
                <w:sz w:val="20"/>
                <w:szCs w:val="20"/>
              </w:rPr>
            </w:pPr>
            <w:r w:rsidRPr="006D2484">
              <w:rPr>
                <w:rFonts w:ascii="GHEA Grapalat" w:hAnsi="GHEA Grapalat" w:cs="Calibri"/>
                <w:bCs/>
                <w:color w:val="000000" w:themeColor="text1"/>
                <w:sz w:val="20"/>
                <w:szCs w:val="20"/>
              </w:rPr>
              <w:t xml:space="preserve">Քաղցր թխվածքաբլիթ </w:t>
            </w:r>
          </w:p>
        </w:tc>
        <w:tc>
          <w:tcPr>
            <w:tcW w:w="499" w:type="dxa"/>
            <w:gridSpan w:val="2"/>
          </w:tcPr>
          <w:p w:rsidR="000332AB" w:rsidRDefault="000332AB" w:rsidP="000332AB">
            <w:pPr>
              <w:rPr>
                <w:rFonts w:ascii="GHEA Grapalat" w:hAnsi="GHEA Grapalat"/>
                <w:i/>
                <w:sz w:val="16"/>
                <w:szCs w:val="16"/>
              </w:rPr>
            </w:pPr>
          </w:p>
        </w:tc>
        <w:tc>
          <w:tcPr>
            <w:tcW w:w="487" w:type="dxa"/>
          </w:tcPr>
          <w:p w:rsidR="000332AB" w:rsidRPr="001D0CA2" w:rsidRDefault="000332AB" w:rsidP="000332AB">
            <w:pPr>
              <w:jc w:val="center"/>
              <w:rPr>
                <w:rFonts w:ascii="GHEA Grapalat" w:hAnsi="GHEA Grapalat"/>
                <w:sz w:val="16"/>
                <w:szCs w:val="16"/>
                <w:lang w:val="pt-BR"/>
              </w:rPr>
            </w:pPr>
          </w:p>
        </w:tc>
        <w:tc>
          <w:tcPr>
            <w:tcW w:w="499" w:type="dxa"/>
            <w:gridSpan w:val="2"/>
          </w:tcPr>
          <w:p w:rsidR="000332AB" w:rsidRPr="001D0CA2" w:rsidRDefault="000332AB" w:rsidP="000332AB">
            <w:pPr>
              <w:rPr>
                <w:rFonts w:ascii="GHEA Grapalat" w:hAnsi="GHEA Grapalat"/>
                <w:sz w:val="16"/>
                <w:szCs w:val="16"/>
                <w:lang w:val="pt-BR"/>
              </w:rPr>
            </w:pPr>
          </w:p>
        </w:tc>
        <w:tc>
          <w:tcPr>
            <w:tcW w:w="487" w:type="dxa"/>
          </w:tcPr>
          <w:p w:rsidR="000332AB" w:rsidRPr="001D0CA2" w:rsidRDefault="000332AB" w:rsidP="000332AB">
            <w:pPr>
              <w:rPr>
                <w:rFonts w:ascii="GHEA Grapalat" w:hAnsi="GHEA Grapalat"/>
                <w:sz w:val="16"/>
                <w:szCs w:val="16"/>
                <w:lang w:val="pt-BR"/>
              </w:rPr>
            </w:pPr>
          </w:p>
        </w:tc>
        <w:tc>
          <w:tcPr>
            <w:tcW w:w="483" w:type="dxa"/>
          </w:tcPr>
          <w:p w:rsidR="000332AB" w:rsidRPr="001D0CA2" w:rsidRDefault="000332AB" w:rsidP="000332AB">
            <w:pPr>
              <w:rPr>
                <w:rFonts w:ascii="GHEA Grapalat" w:hAnsi="GHEA Grapalat"/>
                <w:sz w:val="16"/>
                <w:szCs w:val="16"/>
                <w:lang w:val="pt-BR"/>
              </w:rPr>
            </w:pPr>
          </w:p>
        </w:tc>
        <w:tc>
          <w:tcPr>
            <w:tcW w:w="503" w:type="dxa"/>
            <w:gridSpan w:val="2"/>
          </w:tcPr>
          <w:p w:rsidR="000332AB" w:rsidRPr="001D0CA2" w:rsidRDefault="000332AB" w:rsidP="000332AB">
            <w:pPr>
              <w:rPr>
                <w:rFonts w:ascii="GHEA Grapalat" w:hAnsi="GHEA Grapalat"/>
                <w:sz w:val="16"/>
                <w:szCs w:val="16"/>
                <w:lang w:val="pt-BR"/>
              </w:rPr>
            </w:pPr>
          </w:p>
        </w:tc>
        <w:tc>
          <w:tcPr>
            <w:tcW w:w="606" w:type="dxa"/>
          </w:tcPr>
          <w:p w:rsidR="000332AB" w:rsidRPr="001D0CA2" w:rsidRDefault="000332AB" w:rsidP="000332AB">
            <w:pPr>
              <w:jc w:val="center"/>
              <w:rPr>
                <w:rFonts w:ascii="GHEA Grapalat" w:hAnsi="GHEA Grapalat"/>
                <w:sz w:val="16"/>
                <w:szCs w:val="16"/>
                <w:lang w:val="pt-BR"/>
              </w:rPr>
            </w:pPr>
          </w:p>
        </w:tc>
        <w:tc>
          <w:tcPr>
            <w:tcW w:w="923" w:type="dxa"/>
          </w:tcPr>
          <w:p w:rsidR="000332AB" w:rsidRPr="001D0CA2" w:rsidRDefault="000332AB" w:rsidP="000332AB">
            <w:pPr>
              <w:jc w:val="center"/>
              <w:rPr>
                <w:rFonts w:ascii="GHEA Grapalat" w:hAnsi="GHEA Grapalat"/>
                <w:sz w:val="16"/>
                <w:szCs w:val="16"/>
                <w:lang w:val="pt-BR"/>
              </w:rPr>
            </w:pPr>
          </w:p>
        </w:tc>
        <w:tc>
          <w:tcPr>
            <w:tcW w:w="90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60</w:t>
            </w:r>
            <w:r w:rsidRPr="001D0CA2">
              <w:rPr>
                <w:rFonts w:ascii="GHEA Grapalat" w:hAnsi="GHEA Grapalat"/>
                <w:sz w:val="16"/>
                <w:szCs w:val="16"/>
                <w:lang w:val="pt-BR"/>
              </w:rPr>
              <w:t>%</w:t>
            </w:r>
          </w:p>
        </w:tc>
        <w:tc>
          <w:tcPr>
            <w:tcW w:w="54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81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720" w:type="dxa"/>
          </w:tcPr>
          <w:p w:rsidR="000332AB" w:rsidRPr="001D0CA2" w:rsidRDefault="000332AB" w:rsidP="000332A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900" w:type="dxa"/>
          </w:tcPr>
          <w:p w:rsidR="000332AB" w:rsidRPr="001D0CA2" w:rsidRDefault="000332AB" w:rsidP="000332A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bl>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Վճարմանենթակագումարներըներկայացվում են աճողականկարգով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540" w:type="dxa"/>
        <w:tblInd w:w="288" w:type="dxa"/>
        <w:tblLayout w:type="fixed"/>
        <w:tblLook w:val="04A0" w:firstRow="1" w:lastRow="0" w:firstColumn="1" w:lastColumn="0" w:noHBand="0" w:noVBand="1"/>
      </w:tblPr>
      <w:tblGrid>
        <w:gridCol w:w="4421"/>
        <w:gridCol w:w="1702"/>
        <w:gridCol w:w="3417"/>
      </w:tblGrid>
      <w:tr w:rsidR="00ED08E1" w:rsidRPr="00877BC4" w:rsidTr="00297635">
        <w:tc>
          <w:tcPr>
            <w:tcW w:w="4421" w:type="dxa"/>
            <w:hideMark/>
          </w:tcPr>
          <w:p w:rsidR="00ED08E1" w:rsidRPr="00877BC4" w:rsidRDefault="00ED08E1" w:rsidP="00297635">
            <w:pPr>
              <w:jc w:val="center"/>
              <w:rPr>
                <w:rFonts w:ascii="GHEA Grapalat" w:hAnsi="GHEA Grapalat"/>
                <w:sz w:val="18"/>
                <w:szCs w:val="18"/>
                <w:lang w:val="hy-AM"/>
              </w:rPr>
            </w:pPr>
            <w:r w:rsidRPr="00877BC4">
              <w:rPr>
                <w:rStyle w:val="Heading2Spacing3pt"/>
                <w:rFonts w:ascii="GHEA Grapalat" w:hAnsi="GHEA Grapalat"/>
                <w:sz w:val="18"/>
                <w:szCs w:val="18"/>
              </w:rPr>
              <w:t>ԳՆՈՐԴ</w:t>
            </w:r>
          </w:p>
        </w:tc>
        <w:tc>
          <w:tcPr>
            <w:tcW w:w="1702" w:type="dxa"/>
          </w:tcPr>
          <w:p w:rsidR="00ED08E1" w:rsidRPr="00877BC4" w:rsidRDefault="00ED08E1" w:rsidP="00297635">
            <w:pPr>
              <w:rPr>
                <w:rFonts w:ascii="GHEA Grapalat" w:hAnsi="GHEA Grapalat"/>
                <w:sz w:val="18"/>
                <w:szCs w:val="18"/>
                <w:lang w:val="hy-AM"/>
              </w:rPr>
            </w:pPr>
          </w:p>
        </w:tc>
        <w:tc>
          <w:tcPr>
            <w:tcW w:w="3417" w:type="dxa"/>
            <w:hideMark/>
          </w:tcPr>
          <w:p w:rsidR="00ED08E1" w:rsidRPr="00877BC4" w:rsidRDefault="00ED08E1" w:rsidP="00297635">
            <w:pPr>
              <w:jc w:val="center"/>
              <w:rPr>
                <w:rFonts w:ascii="GHEA Grapalat" w:hAnsi="GHEA Grapalat"/>
                <w:sz w:val="18"/>
                <w:szCs w:val="18"/>
                <w:lang w:val="hy-AM"/>
              </w:rPr>
            </w:pPr>
            <w:r w:rsidRPr="00877BC4">
              <w:rPr>
                <w:rStyle w:val="Heading2Spacing3pt"/>
                <w:rFonts w:ascii="GHEA Grapalat" w:hAnsi="GHEA Grapalat"/>
                <w:sz w:val="18"/>
                <w:szCs w:val="18"/>
              </w:rPr>
              <w:t>ՎԱՃԱՌՈՂ</w:t>
            </w:r>
          </w:p>
        </w:tc>
      </w:tr>
      <w:tr w:rsidR="00ED08E1" w:rsidRPr="00877BC4" w:rsidTr="00297635">
        <w:tc>
          <w:tcPr>
            <w:tcW w:w="4421" w:type="dxa"/>
            <w:hideMark/>
          </w:tcPr>
          <w:p w:rsidR="00ED08E1" w:rsidRPr="00877BC4" w:rsidRDefault="00ED08E1" w:rsidP="00297635">
            <w:pPr>
              <w:rPr>
                <w:rFonts w:ascii="GHEA Grapalat" w:hAnsi="GHEA Grapalat"/>
                <w:sz w:val="20"/>
                <w:lang w:val="hy-AM"/>
              </w:rPr>
            </w:pPr>
            <w:r w:rsidRPr="00877BC4">
              <w:rPr>
                <w:rFonts w:ascii="GHEA Grapalat" w:hAnsi="GHEA Grapalat"/>
                <w:sz w:val="20"/>
                <w:szCs w:val="20"/>
                <w:lang w:val="hy-AM"/>
              </w:rPr>
              <w:t>«Փոքր Վեդու  «Զարթոնք» մանկապարտեզ»  ՀՈԱԿ</w:t>
            </w:r>
          </w:p>
        </w:tc>
        <w:tc>
          <w:tcPr>
            <w:tcW w:w="1702" w:type="dxa"/>
          </w:tcPr>
          <w:p w:rsidR="00ED08E1" w:rsidRPr="00877BC4" w:rsidRDefault="00ED08E1" w:rsidP="00297635">
            <w:pPr>
              <w:rPr>
                <w:rFonts w:ascii="GHEA Grapalat" w:hAnsi="GHEA Grapalat"/>
                <w:sz w:val="20"/>
                <w:lang w:val="hy-AM"/>
              </w:rPr>
            </w:pPr>
          </w:p>
        </w:tc>
        <w:tc>
          <w:tcPr>
            <w:tcW w:w="3417" w:type="dxa"/>
          </w:tcPr>
          <w:p w:rsidR="00ED08E1" w:rsidRPr="00877BC4" w:rsidRDefault="00ED08E1" w:rsidP="00297635">
            <w:pPr>
              <w:rPr>
                <w:rFonts w:ascii="GHEA Grapalat" w:hAnsi="GHEA Grapalat"/>
                <w:sz w:val="20"/>
                <w:lang w:val="hy-AM"/>
              </w:rPr>
            </w:pPr>
          </w:p>
        </w:tc>
      </w:tr>
      <w:tr w:rsidR="00ED08E1" w:rsidRPr="00877BC4" w:rsidTr="00297635">
        <w:tc>
          <w:tcPr>
            <w:tcW w:w="4421" w:type="dxa"/>
            <w:hideMark/>
          </w:tcPr>
          <w:p w:rsidR="00ED08E1" w:rsidRPr="00A541BB" w:rsidRDefault="00ED08E1" w:rsidP="00297635">
            <w:pPr>
              <w:rPr>
                <w:rFonts w:ascii="GHEA Grapalat" w:hAnsi="GHEA Grapalat"/>
                <w:sz w:val="20"/>
              </w:rPr>
            </w:pPr>
            <w:r w:rsidRPr="00877BC4">
              <w:rPr>
                <w:rFonts w:ascii="GHEA Grapalat" w:hAnsi="GHEA Grapalat"/>
                <w:sz w:val="20"/>
                <w:lang w:val="ru-RU"/>
              </w:rPr>
              <w:t>Գ</w:t>
            </w:r>
            <w:r w:rsidRPr="00A541BB">
              <w:rPr>
                <w:rFonts w:ascii="GHEA Grapalat" w:hAnsi="GHEA Grapalat"/>
                <w:sz w:val="20"/>
              </w:rPr>
              <w:t xml:space="preserve">. </w:t>
            </w:r>
            <w:r w:rsidRPr="00877BC4">
              <w:rPr>
                <w:rFonts w:ascii="GHEA Grapalat" w:hAnsi="GHEA Grapalat"/>
                <w:sz w:val="20"/>
                <w:lang w:val="ru-RU"/>
              </w:rPr>
              <w:t>ՓոքրՎեդի</w:t>
            </w:r>
            <w:r w:rsidRPr="00877BC4">
              <w:rPr>
                <w:rFonts w:ascii="GHEA Grapalat" w:hAnsi="GHEA Grapalat"/>
                <w:sz w:val="20"/>
                <w:lang w:val="hy-AM"/>
              </w:rPr>
              <w:t xml:space="preserve">, </w:t>
            </w:r>
            <w:r w:rsidRPr="00877BC4">
              <w:rPr>
                <w:rFonts w:ascii="GHEA Grapalat" w:hAnsi="GHEA Grapalat"/>
                <w:sz w:val="20"/>
                <w:lang w:val="ru-RU"/>
              </w:rPr>
              <w:t>Մ</w:t>
            </w:r>
            <w:r w:rsidRPr="00A541BB">
              <w:rPr>
                <w:rFonts w:ascii="GHEA Grapalat" w:hAnsi="GHEA Grapalat"/>
                <w:sz w:val="20"/>
              </w:rPr>
              <w:t xml:space="preserve">. </w:t>
            </w:r>
            <w:r w:rsidRPr="00877BC4">
              <w:rPr>
                <w:rFonts w:ascii="GHEA Grapalat" w:hAnsi="GHEA Grapalat"/>
                <w:sz w:val="20"/>
                <w:lang w:val="ru-RU"/>
              </w:rPr>
              <w:t>Հովհաննիսյան</w:t>
            </w:r>
            <w:r w:rsidRPr="00A541BB">
              <w:rPr>
                <w:rFonts w:ascii="GHEA Grapalat" w:hAnsi="GHEA Grapalat"/>
                <w:sz w:val="20"/>
              </w:rPr>
              <w:t xml:space="preserve"> 24</w:t>
            </w:r>
          </w:p>
        </w:tc>
        <w:tc>
          <w:tcPr>
            <w:tcW w:w="1702" w:type="dxa"/>
          </w:tcPr>
          <w:p w:rsidR="00ED08E1" w:rsidRPr="00A541BB" w:rsidRDefault="00ED08E1" w:rsidP="00297635">
            <w:pPr>
              <w:rPr>
                <w:rFonts w:ascii="GHEA Grapalat" w:hAnsi="GHEA Grapalat"/>
                <w:sz w:val="20"/>
              </w:rPr>
            </w:pPr>
          </w:p>
        </w:tc>
        <w:tc>
          <w:tcPr>
            <w:tcW w:w="3417" w:type="dxa"/>
          </w:tcPr>
          <w:p w:rsidR="00ED08E1" w:rsidRPr="00A541BB" w:rsidRDefault="00ED08E1" w:rsidP="00297635">
            <w:pPr>
              <w:widowControl w:val="0"/>
              <w:rPr>
                <w:rFonts w:ascii="GHEA Grapalat" w:hAnsi="GHEA Grapalat"/>
                <w:sz w:val="20"/>
              </w:rPr>
            </w:pPr>
          </w:p>
        </w:tc>
      </w:tr>
      <w:tr w:rsidR="00ED08E1" w:rsidRPr="00877BC4" w:rsidTr="00297635">
        <w:tc>
          <w:tcPr>
            <w:tcW w:w="4421" w:type="dxa"/>
            <w:hideMark/>
          </w:tcPr>
          <w:p w:rsidR="00ED08E1" w:rsidRPr="00A541BB" w:rsidRDefault="00ED08E1" w:rsidP="00297635">
            <w:pPr>
              <w:ind w:right="-108"/>
              <w:rPr>
                <w:rFonts w:ascii="GHEA Grapalat" w:hAnsi="GHEA Grapalat"/>
                <w:sz w:val="20"/>
              </w:rPr>
            </w:pPr>
            <w:r w:rsidRPr="00A541BB">
              <w:rPr>
                <w:rFonts w:ascii="GHEA Grapalat" w:hAnsi="GHEA Grapalat"/>
                <w:sz w:val="20"/>
              </w:rPr>
              <w:t>&lt;&lt;</w:t>
            </w:r>
            <w:r w:rsidRPr="00877BC4">
              <w:rPr>
                <w:rFonts w:ascii="GHEA Grapalat" w:hAnsi="GHEA Grapalat"/>
                <w:sz w:val="20"/>
              </w:rPr>
              <w:t>ԱԿԲԱ</w:t>
            </w:r>
            <w:r w:rsidRPr="00A541BB">
              <w:rPr>
                <w:rFonts w:ascii="GHEA Grapalat" w:hAnsi="GHEA Grapalat"/>
                <w:sz w:val="20"/>
              </w:rPr>
              <w:t>-</w:t>
            </w:r>
            <w:r w:rsidRPr="00877BC4">
              <w:rPr>
                <w:rFonts w:ascii="GHEA Grapalat" w:hAnsi="GHEA Grapalat"/>
                <w:sz w:val="20"/>
              </w:rPr>
              <w:t>ԿՐԵԴԻՏԱԳՐԻԿՈԼԲԱՆԿ</w:t>
            </w:r>
            <w:r w:rsidRPr="00A541BB">
              <w:rPr>
                <w:rFonts w:ascii="GHEA Grapalat" w:hAnsi="GHEA Grapalat"/>
                <w:sz w:val="20"/>
              </w:rPr>
              <w:t>&gt;&gt;</w:t>
            </w:r>
            <w:r w:rsidRPr="00877BC4">
              <w:rPr>
                <w:rFonts w:ascii="GHEA Grapalat" w:hAnsi="GHEA Grapalat"/>
                <w:sz w:val="20"/>
              </w:rPr>
              <w:t>ՓԲԸ</w:t>
            </w:r>
            <w:r w:rsidRPr="00A541BB">
              <w:rPr>
                <w:rFonts w:ascii="GHEA Grapalat" w:hAnsi="GHEA Grapalat"/>
                <w:sz w:val="20"/>
              </w:rPr>
              <w:t>, &lt;&lt;</w:t>
            </w:r>
            <w:r w:rsidRPr="00877BC4">
              <w:rPr>
                <w:rFonts w:ascii="GHEA Grapalat" w:hAnsi="GHEA Grapalat"/>
                <w:sz w:val="20"/>
              </w:rPr>
              <w:t>Արաքս</w:t>
            </w:r>
            <w:r w:rsidRPr="00A541BB">
              <w:rPr>
                <w:rFonts w:ascii="GHEA Grapalat" w:hAnsi="GHEA Grapalat"/>
                <w:sz w:val="20"/>
              </w:rPr>
              <w:t>&gt;&gt;</w:t>
            </w:r>
            <w:r w:rsidRPr="00877BC4">
              <w:rPr>
                <w:rFonts w:ascii="GHEA Grapalat" w:hAnsi="GHEA Grapalat"/>
                <w:sz w:val="20"/>
              </w:rPr>
              <w:t>մ</w:t>
            </w:r>
            <w:r w:rsidRPr="00A541BB">
              <w:rPr>
                <w:rFonts w:ascii="GHEA Grapalat" w:hAnsi="GHEA Grapalat"/>
                <w:sz w:val="20"/>
              </w:rPr>
              <w:t>/</w:t>
            </w:r>
            <w:r w:rsidRPr="00877BC4">
              <w:rPr>
                <w:rFonts w:ascii="GHEA Grapalat" w:hAnsi="GHEA Grapalat"/>
                <w:sz w:val="20"/>
              </w:rPr>
              <w:t>ճ</w:t>
            </w:r>
          </w:p>
        </w:tc>
        <w:tc>
          <w:tcPr>
            <w:tcW w:w="1702" w:type="dxa"/>
            <w:vAlign w:val="bottom"/>
          </w:tcPr>
          <w:p w:rsidR="00ED08E1" w:rsidRPr="00877BC4" w:rsidRDefault="00ED08E1" w:rsidP="00297635">
            <w:pPr>
              <w:rPr>
                <w:rFonts w:ascii="GHEA Grapalat" w:hAnsi="GHEA Grapalat"/>
                <w:sz w:val="20"/>
                <w:lang w:val="hy-AM"/>
              </w:rPr>
            </w:pPr>
          </w:p>
        </w:tc>
        <w:tc>
          <w:tcPr>
            <w:tcW w:w="3417" w:type="dxa"/>
          </w:tcPr>
          <w:p w:rsidR="00ED08E1" w:rsidRPr="00877BC4" w:rsidRDefault="00ED08E1" w:rsidP="00297635">
            <w:pPr>
              <w:widowControl w:val="0"/>
              <w:ind w:right="-176"/>
              <w:rPr>
                <w:rFonts w:ascii="GHEA Grapalat" w:hAnsi="GHEA Grapalat"/>
                <w:sz w:val="20"/>
                <w:lang w:val="hy-AM"/>
              </w:rPr>
            </w:pPr>
          </w:p>
        </w:tc>
      </w:tr>
      <w:tr w:rsidR="00ED08E1" w:rsidRPr="00877BC4" w:rsidTr="00297635">
        <w:tc>
          <w:tcPr>
            <w:tcW w:w="4421" w:type="dxa"/>
            <w:vAlign w:val="bottom"/>
            <w:hideMark/>
          </w:tcPr>
          <w:p w:rsidR="00ED08E1" w:rsidRPr="00877BC4" w:rsidRDefault="00ED08E1" w:rsidP="00297635">
            <w:pPr>
              <w:rPr>
                <w:rFonts w:ascii="GHEA Grapalat" w:hAnsi="GHEA Grapalat"/>
                <w:sz w:val="20"/>
              </w:rPr>
            </w:pPr>
            <w:r w:rsidRPr="00877BC4">
              <w:rPr>
                <w:rFonts w:ascii="GHEA Grapalat" w:hAnsi="GHEA Grapalat"/>
                <w:sz w:val="20"/>
                <w:lang w:val="hy-AM"/>
              </w:rPr>
              <w:t xml:space="preserve">Հ/Հ  </w:t>
            </w:r>
            <w:r w:rsidRPr="00877BC4">
              <w:rPr>
                <w:rFonts w:ascii="GHEA Grapalat" w:hAnsi="GHEA Grapalat"/>
                <w:sz w:val="20"/>
              </w:rPr>
              <w:t>- 220399690134000</w:t>
            </w:r>
          </w:p>
        </w:tc>
        <w:tc>
          <w:tcPr>
            <w:tcW w:w="1702" w:type="dxa"/>
            <w:vAlign w:val="bottom"/>
          </w:tcPr>
          <w:p w:rsidR="00ED08E1" w:rsidRPr="00877BC4" w:rsidRDefault="00ED08E1" w:rsidP="00297635">
            <w:pPr>
              <w:rPr>
                <w:rFonts w:ascii="GHEA Grapalat" w:hAnsi="GHEA Grapalat"/>
                <w:sz w:val="20"/>
              </w:rPr>
            </w:pPr>
          </w:p>
        </w:tc>
        <w:tc>
          <w:tcPr>
            <w:tcW w:w="3417" w:type="dxa"/>
            <w:vAlign w:val="bottom"/>
          </w:tcPr>
          <w:p w:rsidR="00ED08E1" w:rsidRPr="00877BC4" w:rsidRDefault="00ED08E1" w:rsidP="00297635">
            <w:pPr>
              <w:rPr>
                <w:rFonts w:ascii="GHEA Grapalat" w:hAnsi="GHEA Grapalat"/>
                <w:sz w:val="20"/>
              </w:rPr>
            </w:pPr>
          </w:p>
        </w:tc>
      </w:tr>
      <w:tr w:rsidR="00ED08E1" w:rsidRPr="00877BC4" w:rsidTr="00297635">
        <w:tc>
          <w:tcPr>
            <w:tcW w:w="4421" w:type="dxa"/>
            <w:vAlign w:val="bottom"/>
            <w:hideMark/>
          </w:tcPr>
          <w:p w:rsidR="00ED08E1" w:rsidRPr="00877BC4" w:rsidRDefault="00ED08E1" w:rsidP="00297635">
            <w:pPr>
              <w:rPr>
                <w:rFonts w:ascii="GHEA Grapalat" w:hAnsi="GHEA Grapalat"/>
                <w:sz w:val="20"/>
              </w:rPr>
            </w:pPr>
            <w:r w:rsidRPr="00877BC4">
              <w:rPr>
                <w:rFonts w:ascii="GHEA Grapalat" w:hAnsi="GHEA Grapalat"/>
                <w:sz w:val="20"/>
                <w:lang w:val="hy-AM"/>
              </w:rPr>
              <w:t xml:space="preserve">ՀՎՀՀ  </w:t>
            </w:r>
            <w:r w:rsidRPr="00877BC4">
              <w:rPr>
                <w:rFonts w:ascii="GHEA Grapalat" w:hAnsi="GHEA Grapalat"/>
                <w:sz w:val="20"/>
              </w:rPr>
              <w:t>- 04103215</w:t>
            </w:r>
          </w:p>
        </w:tc>
        <w:tc>
          <w:tcPr>
            <w:tcW w:w="1702" w:type="dxa"/>
          </w:tcPr>
          <w:p w:rsidR="00ED08E1" w:rsidRPr="00877BC4" w:rsidRDefault="00ED08E1" w:rsidP="00297635">
            <w:pPr>
              <w:rPr>
                <w:rFonts w:ascii="GHEA Grapalat" w:hAnsi="GHEA Grapalat"/>
                <w:b/>
                <w:u w:val="single"/>
                <w:lang w:val="hy-AM"/>
              </w:rPr>
            </w:pPr>
          </w:p>
        </w:tc>
        <w:tc>
          <w:tcPr>
            <w:tcW w:w="3417" w:type="dxa"/>
            <w:vAlign w:val="bottom"/>
          </w:tcPr>
          <w:p w:rsidR="00ED08E1" w:rsidRPr="00877BC4" w:rsidRDefault="00ED08E1" w:rsidP="00297635">
            <w:pPr>
              <w:widowControl w:val="0"/>
              <w:rPr>
                <w:rFonts w:ascii="GHEA Grapalat" w:hAnsi="GHEA Grapalat"/>
                <w:sz w:val="20"/>
              </w:rPr>
            </w:pPr>
          </w:p>
        </w:tc>
      </w:tr>
      <w:tr w:rsidR="00ED08E1" w:rsidRPr="00877BC4" w:rsidTr="00297635">
        <w:trPr>
          <w:trHeight w:val="287"/>
        </w:trPr>
        <w:tc>
          <w:tcPr>
            <w:tcW w:w="4421" w:type="dxa"/>
            <w:hideMark/>
          </w:tcPr>
          <w:p w:rsidR="00ED08E1" w:rsidRPr="00877BC4" w:rsidRDefault="00ED08E1" w:rsidP="00297635">
            <w:pPr>
              <w:rPr>
                <w:rFonts w:ascii="GHEA Grapalat" w:hAnsi="GHEA Grapalat"/>
                <w:b/>
                <w:u w:val="single"/>
                <w:lang w:val="hy-AM"/>
              </w:rPr>
            </w:pPr>
            <w:r w:rsidRPr="00877BC4">
              <w:rPr>
                <w:rFonts w:ascii="GHEA Grapalat" w:hAnsi="GHEA Grapalat"/>
                <w:sz w:val="20"/>
              </w:rPr>
              <w:t>տնօրեն</w:t>
            </w:r>
            <w:r w:rsidRPr="00877BC4">
              <w:rPr>
                <w:rFonts w:ascii="GHEA Grapalat" w:hAnsi="GHEA Grapalat"/>
                <w:sz w:val="20"/>
                <w:lang w:val="hy-AM"/>
              </w:rPr>
              <w:t xml:space="preserve">` </w:t>
            </w:r>
            <w:r w:rsidRPr="00877BC4">
              <w:rPr>
                <w:rFonts w:ascii="GHEA Grapalat" w:hAnsi="GHEA Grapalat"/>
                <w:sz w:val="20"/>
                <w:lang w:val="ru-RU"/>
              </w:rPr>
              <w:t>Ա. Ասատրյան</w:t>
            </w:r>
          </w:p>
        </w:tc>
        <w:tc>
          <w:tcPr>
            <w:tcW w:w="1702" w:type="dxa"/>
          </w:tcPr>
          <w:p w:rsidR="00ED08E1" w:rsidRPr="00877BC4" w:rsidRDefault="00ED08E1" w:rsidP="00297635">
            <w:pPr>
              <w:rPr>
                <w:rFonts w:ascii="GHEA Grapalat" w:hAnsi="GHEA Grapalat"/>
                <w:b/>
                <w:sz w:val="18"/>
                <w:szCs w:val="18"/>
                <w:u w:val="single"/>
                <w:lang w:val="hy-AM"/>
              </w:rPr>
            </w:pPr>
          </w:p>
        </w:tc>
        <w:tc>
          <w:tcPr>
            <w:tcW w:w="3417" w:type="dxa"/>
          </w:tcPr>
          <w:p w:rsidR="00ED08E1" w:rsidRPr="00877BC4" w:rsidRDefault="00ED08E1" w:rsidP="00297635">
            <w:pPr>
              <w:rPr>
                <w:rFonts w:ascii="GHEA Grapalat" w:hAnsi="GHEA Grapalat"/>
                <w:sz w:val="20"/>
              </w:rPr>
            </w:pPr>
          </w:p>
        </w:tc>
      </w:tr>
      <w:tr w:rsidR="00ED08E1" w:rsidRPr="00877BC4" w:rsidTr="00297635">
        <w:trPr>
          <w:trHeight w:val="791"/>
        </w:trPr>
        <w:tc>
          <w:tcPr>
            <w:tcW w:w="4421" w:type="dxa"/>
            <w:vAlign w:val="bottom"/>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b/>
                <w:sz w:val="18"/>
                <w:szCs w:val="18"/>
                <w:u w:val="single"/>
                <w:lang w:val="hy-AM"/>
              </w:rPr>
              <w:t>_____________________</w:t>
            </w:r>
          </w:p>
        </w:tc>
        <w:tc>
          <w:tcPr>
            <w:tcW w:w="1702" w:type="dxa"/>
            <w:vAlign w:val="bottom"/>
          </w:tcPr>
          <w:p w:rsidR="00ED08E1" w:rsidRPr="00877BC4" w:rsidRDefault="00ED08E1" w:rsidP="00297635">
            <w:pPr>
              <w:jc w:val="center"/>
              <w:rPr>
                <w:rFonts w:ascii="GHEA Grapalat" w:hAnsi="GHEA Grapalat"/>
                <w:b/>
                <w:sz w:val="18"/>
                <w:szCs w:val="18"/>
                <w:u w:val="single"/>
                <w:lang w:val="hy-AM"/>
              </w:rPr>
            </w:pPr>
          </w:p>
        </w:tc>
        <w:tc>
          <w:tcPr>
            <w:tcW w:w="3417" w:type="dxa"/>
            <w:vAlign w:val="bottom"/>
            <w:hideMark/>
          </w:tcPr>
          <w:p w:rsidR="00ED08E1" w:rsidRPr="00877BC4" w:rsidRDefault="00ED08E1" w:rsidP="00297635">
            <w:pPr>
              <w:jc w:val="center"/>
              <w:rPr>
                <w:rFonts w:ascii="GHEA Grapalat" w:hAnsi="GHEA Grapalat"/>
                <w:b/>
                <w:sz w:val="18"/>
                <w:szCs w:val="18"/>
                <w:u w:val="single"/>
                <w:lang w:val="hy-AM"/>
              </w:rPr>
            </w:pPr>
            <w:r w:rsidRPr="00877BC4">
              <w:rPr>
                <w:rFonts w:ascii="GHEA Grapalat" w:hAnsi="GHEA Grapalat"/>
                <w:b/>
                <w:sz w:val="18"/>
                <w:szCs w:val="18"/>
                <w:u w:val="single"/>
                <w:lang w:val="hy-AM"/>
              </w:rPr>
              <w:t>_____________________</w:t>
            </w:r>
          </w:p>
        </w:tc>
      </w:tr>
      <w:tr w:rsidR="00ED08E1" w:rsidRPr="00877BC4" w:rsidTr="00297635">
        <w:tc>
          <w:tcPr>
            <w:tcW w:w="4421" w:type="dxa"/>
            <w:hideMark/>
          </w:tcPr>
          <w:p w:rsidR="00ED08E1" w:rsidRPr="00877BC4" w:rsidRDefault="00ED08E1" w:rsidP="00297635">
            <w:pPr>
              <w:jc w:val="center"/>
              <w:rPr>
                <w:rFonts w:ascii="GHEA Grapalat" w:hAnsi="GHEA Grapalat"/>
                <w:sz w:val="18"/>
                <w:szCs w:val="18"/>
                <w:vertAlign w:val="superscript"/>
                <w:lang w:val="hy-AM"/>
              </w:rPr>
            </w:pPr>
            <w:r w:rsidRPr="00877BC4">
              <w:rPr>
                <w:rFonts w:ascii="GHEA Grapalat" w:hAnsi="GHEA Grapalat"/>
                <w:sz w:val="18"/>
                <w:szCs w:val="18"/>
                <w:vertAlign w:val="superscript"/>
                <w:lang w:val="hy-AM"/>
              </w:rPr>
              <w:t>(ստորագրությունը)</w:t>
            </w:r>
          </w:p>
        </w:tc>
        <w:tc>
          <w:tcPr>
            <w:tcW w:w="1702" w:type="dxa"/>
          </w:tcPr>
          <w:p w:rsidR="00ED08E1" w:rsidRPr="00877BC4" w:rsidRDefault="00ED08E1" w:rsidP="00297635">
            <w:pPr>
              <w:rPr>
                <w:rFonts w:ascii="GHEA Grapalat" w:hAnsi="GHEA Grapalat"/>
                <w:sz w:val="18"/>
                <w:szCs w:val="18"/>
                <w:vertAlign w:val="superscript"/>
                <w:lang w:val="hy-AM"/>
              </w:rPr>
            </w:pPr>
          </w:p>
        </w:tc>
        <w:tc>
          <w:tcPr>
            <w:tcW w:w="3417" w:type="dxa"/>
            <w:hideMark/>
          </w:tcPr>
          <w:p w:rsidR="00ED08E1" w:rsidRPr="00877BC4" w:rsidRDefault="00ED08E1" w:rsidP="00297635">
            <w:pPr>
              <w:jc w:val="center"/>
              <w:rPr>
                <w:rFonts w:ascii="GHEA Grapalat" w:hAnsi="GHEA Grapalat"/>
                <w:sz w:val="18"/>
                <w:szCs w:val="18"/>
                <w:vertAlign w:val="superscript"/>
                <w:lang w:val="hy-AM"/>
              </w:rPr>
            </w:pPr>
            <w:r w:rsidRPr="00877BC4">
              <w:rPr>
                <w:rFonts w:ascii="GHEA Grapalat" w:hAnsi="GHEA Grapalat"/>
                <w:sz w:val="18"/>
                <w:szCs w:val="18"/>
                <w:vertAlign w:val="superscript"/>
                <w:lang w:val="hy-AM"/>
              </w:rPr>
              <w:t>(ստորագրությունը)</w:t>
            </w:r>
          </w:p>
        </w:tc>
      </w:tr>
      <w:tr w:rsidR="00ED08E1" w:rsidRPr="00877BC4" w:rsidTr="00297635">
        <w:tc>
          <w:tcPr>
            <w:tcW w:w="4421" w:type="dxa"/>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sz w:val="18"/>
                <w:szCs w:val="18"/>
                <w:lang w:val="hy-AM"/>
              </w:rPr>
              <w:t>Կ.Տ.</w:t>
            </w:r>
          </w:p>
        </w:tc>
        <w:tc>
          <w:tcPr>
            <w:tcW w:w="1702" w:type="dxa"/>
          </w:tcPr>
          <w:p w:rsidR="00ED08E1" w:rsidRPr="00877BC4" w:rsidRDefault="00ED08E1" w:rsidP="00297635">
            <w:pPr>
              <w:jc w:val="center"/>
              <w:rPr>
                <w:rFonts w:ascii="GHEA Grapalat" w:hAnsi="GHEA Grapalat"/>
                <w:sz w:val="18"/>
                <w:szCs w:val="18"/>
                <w:lang w:val="hy-AM"/>
              </w:rPr>
            </w:pPr>
          </w:p>
        </w:tc>
        <w:tc>
          <w:tcPr>
            <w:tcW w:w="3417" w:type="dxa"/>
            <w:hideMark/>
          </w:tcPr>
          <w:p w:rsidR="00ED08E1" w:rsidRPr="00877BC4" w:rsidRDefault="00ED08E1" w:rsidP="00297635">
            <w:pPr>
              <w:jc w:val="center"/>
              <w:rPr>
                <w:rFonts w:ascii="GHEA Grapalat" w:hAnsi="GHEA Grapalat"/>
                <w:sz w:val="18"/>
                <w:szCs w:val="18"/>
                <w:lang w:val="hy-AM"/>
              </w:rPr>
            </w:pPr>
            <w:r w:rsidRPr="00877BC4">
              <w:rPr>
                <w:rFonts w:ascii="GHEA Grapalat" w:hAnsi="GHEA Grapalat"/>
                <w:sz w:val="18"/>
                <w:szCs w:val="18"/>
                <w:lang w:val="hy-AM"/>
              </w:rPr>
              <w:t>Կ.Տ.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7D1D8E"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7D1D8E">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7D1D8E" w:rsidRDefault="00071D1C" w:rsidP="00EF3662">
      <w:pPr>
        <w:ind w:left="-142" w:firstLine="142"/>
        <w:jc w:val="center"/>
        <w:rPr>
          <w:rFonts w:ascii="GHEA Grapalat" w:hAnsi="GHEA Grapalat" w:cs="Sylfaen"/>
          <w:b/>
          <w:lang w:val="ru-RU"/>
        </w:rPr>
      </w:pPr>
    </w:p>
    <w:p w:rsidR="0038400D" w:rsidRPr="007D1D8E"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38400D" w:rsidRPr="00A541BB" w:rsidTr="007A2020">
        <w:trPr>
          <w:tblCellSpacing w:w="7" w:type="dxa"/>
          <w:jc w:val="center"/>
        </w:trPr>
        <w:tc>
          <w:tcPr>
            <w:tcW w:w="0" w:type="auto"/>
            <w:vAlign w:val="center"/>
          </w:tcPr>
          <w:p w:rsidR="0038400D" w:rsidRPr="00A71D81" w:rsidRDefault="00133870" w:rsidP="007A202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27145" id="Прямоугольник 1"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mc:Fallback>
              </mc:AlternateContent>
            </w:r>
            <w:r w:rsidR="0038400D" w:rsidRPr="00A71D81">
              <w:rPr>
                <w:rFonts w:ascii="GHEA Grapalat" w:hAnsi="GHEA Grapalat"/>
                <w:iCs/>
                <w:color w:val="000000"/>
                <w:sz w:val="21"/>
                <w:szCs w:val="21"/>
              </w:rPr>
              <w:t>Պայմանագրիկողմ</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ՊԱՅՄԱՆԱԳՐԻԿԱՄԴՐԱՄԻՄԱՍԻ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xml:space="preserve">«      » «              »20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Պայմանագրիկնքմանամսաթիվը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Պատվիրատունև</w:t>
      </w:r>
      <w:r w:rsidRPr="00A71D81">
        <w:rPr>
          <w:rFonts w:ascii="GHEA Grapalat" w:hAnsi="GHEA Grapalat"/>
          <w:color w:val="000000"/>
          <w:sz w:val="21"/>
          <w:szCs w:val="21"/>
        </w:rPr>
        <w:t>Պայմանագրիկողմը՝</w:t>
      </w:r>
      <w:r w:rsidRPr="00A71D81">
        <w:rPr>
          <w:rFonts w:ascii="GHEA Grapalat" w:hAnsi="GHEA Grapalat"/>
          <w:color w:val="000000"/>
          <w:sz w:val="21"/>
          <w:szCs w:val="21"/>
          <w:lang w:val="hy-AM"/>
        </w:rPr>
        <w:t xml:space="preserve">հիմք ընդունելովպայմանագրի կատարման վերաբերյալ «   » «       » 20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Պայմանագրիշրջանակներում</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մատակարարելէհետևյալապրանքները</w:t>
      </w:r>
      <w:proofErr w:type="gramEnd"/>
      <w:r w:rsidRPr="00A71D81">
        <w:rPr>
          <w:rFonts w:ascii="GHEA Grapalat" w:hAnsi="GHEA Grapalat"/>
          <w:iCs/>
          <w:color w:val="000000"/>
          <w:sz w:val="21"/>
          <w:szCs w:val="21"/>
        </w:rPr>
        <w:t>՝</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արձանագրությաներկկողմ</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rPr>
        <w:t>հաշիվապրանքագիրըև</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u w:val="single"/>
        </w:rPr>
        <w:tab/>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12"/>
          <w:szCs w:val="16"/>
        </w:rPr>
        <w:t>Գնորդի անվանումը</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p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1AF" w:rsidRDefault="00CA41AF">
      <w:r>
        <w:separator/>
      </w:r>
    </w:p>
  </w:endnote>
  <w:endnote w:type="continuationSeparator" w:id="0">
    <w:p w:rsidR="00CA41AF" w:rsidRDefault="00CA4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A00002EF" w:usb1="420020E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1AF" w:rsidRDefault="00CA41AF">
      <w:r>
        <w:separator/>
      </w:r>
    </w:p>
  </w:footnote>
  <w:footnote w:type="continuationSeparator" w:id="0">
    <w:p w:rsidR="00CA41AF" w:rsidRDefault="00CA41AF">
      <w:r>
        <w:continuationSeparator/>
      </w:r>
    </w:p>
  </w:footnote>
  <w:footnote w:id="1">
    <w:p w:rsidR="006D2484" w:rsidRPr="00D80C21" w:rsidRDefault="006D2484" w:rsidP="00EA4B24">
      <w:pPr>
        <w:pStyle w:val="af2"/>
        <w:rPr>
          <w:rFonts w:ascii="Calibri" w:hAnsi="Calibri"/>
          <w:lang w:val="af-ZA"/>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Եթեգնմանհայտովտվյալընթացակարգիշրջանակումգնվելիքապրանքիգինըգերազանցումէգնումներիբազայինմիավորի</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&lt;&lt;15&gt;&gt;</w:t>
      </w:r>
      <w:r w:rsidRPr="005F0CA9">
        <w:rPr>
          <w:rFonts w:ascii="GHEA Grapalat" w:hAnsi="GHEA Grapalat" w:cs="Sylfaen"/>
          <w:i/>
          <w:sz w:val="16"/>
          <w:szCs w:val="16"/>
        </w:rPr>
        <w:t>թիվըփոխարինվումէ</w:t>
      </w:r>
      <w:r w:rsidRPr="008C7473">
        <w:rPr>
          <w:rFonts w:ascii="GHEA Grapalat" w:hAnsi="GHEA Grapalat" w:cs="Sylfaen"/>
          <w:i/>
          <w:sz w:val="16"/>
          <w:szCs w:val="16"/>
          <w:lang w:val="af-ZA"/>
        </w:rPr>
        <w:t>&lt;&lt;30&gt;&gt;</w:t>
      </w:r>
      <w:r w:rsidRPr="005F0CA9">
        <w:rPr>
          <w:rFonts w:ascii="GHEA Grapalat" w:hAnsi="GHEA Grapalat" w:cs="Sylfaen"/>
          <w:i/>
          <w:sz w:val="16"/>
          <w:szCs w:val="16"/>
        </w:rPr>
        <w:t>թվով։</w:t>
      </w:r>
    </w:p>
  </w:footnote>
  <w:footnote w:id="2">
    <w:p w:rsidR="006D2484" w:rsidRPr="00204BC4" w:rsidRDefault="006D2484" w:rsidP="003850A0">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GHEA Grapalat" w:hAnsi="GHEA Grapalat"/>
          <w:i/>
          <w:sz w:val="16"/>
          <w:szCs w:val="16"/>
          <w:lang w:val="hy-AM" w:eastAsia="en-US"/>
        </w:rPr>
        <w:t>:</w:t>
      </w:r>
      <w:r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6265F4">
        <w:rPr>
          <w:rFonts w:ascii="GHEA Grapalat" w:hAnsi="GHEA Grapalat"/>
          <w:i/>
          <w:sz w:val="16"/>
          <w:szCs w:val="16"/>
          <w:lang w:val="af-ZA" w:eastAsia="en-US"/>
        </w:rPr>
        <w:t>» բառերը:</w:t>
      </w:r>
    </w:p>
  </w:footnote>
  <w:footnote w:id="3">
    <w:p w:rsidR="006D2484" w:rsidRPr="0063370F" w:rsidRDefault="006D2484">
      <w:pPr>
        <w:pStyle w:val="af2"/>
        <w:rPr>
          <w:lang w:val="af-ZA"/>
        </w:rPr>
      </w:pPr>
    </w:p>
  </w:footnote>
  <w:footnote w:id="4">
    <w:p w:rsidR="006D2484" w:rsidRPr="0063370F" w:rsidRDefault="006D2484" w:rsidP="00571F29">
      <w:pPr>
        <w:pStyle w:val="af2"/>
        <w:rPr>
          <w:rFonts w:ascii="Sylfaen" w:hAnsi="Sylfaen"/>
          <w:lang w:val="af-ZA"/>
        </w:rPr>
      </w:pPr>
      <w:r w:rsidRPr="006265F4">
        <w:rPr>
          <w:rFonts w:ascii="GHEA Grapalat" w:hAnsi="GHEA Grapalat" w:cs="Sylfaen"/>
          <w:i/>
          <w:color w:val="FFFFFF"/>
          <w:sz w:val="16"/>
          <w:szCs w:val="16"/>
          <w:vertAlign w:val="superscript"/>
        </w:rPr>
        <w:footnoteRef/>
      </w:r>
      <w:r w:rsidRPr="0063370F">
        <w:rPr>
          <w:rFonts w:ascii="GHEA Grapalat" w:hAnsi="GHEA Grapalat" w:cs="Sylfaen"/>
          <w:i/>
          <w:sz w:val="16"/>
          <w:szCs w:val="16"/>
          <w:vertAlign w:val="superscript"/>
          <w:lang w:val="af-ZA"/>
        </w:rPr>
        <w:t>1 1</w:t>
      </w:r>
      <w:r w:rsidRPr="006265F4">
        <w:rPr>
          <w:rFonts w:ascii="GHEA Grapalat" w:hAnsi="GHEA Grapalat" w:cs="Sylfaen"/>
          <w:i/>
          <w:sz w:val="16"/>
          <w:szCs w:val="16"/>
        </w:rPr>
        <w:t>Սույննախադասությունըհրավերիցհանվումէ</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եթեգնմանընթացակարգըչիկազմակերպվումչափաբաժիններով</w:t>
      </w:r>
      <w:r w:rsidRPr="0063370F">
        <w:rPr>
          <w:rFonts w:ascii="GHEA Grapalat" w:hAnsi="GHEA Grapalat" w:cs="Sylfaen"/>
          <w:i/>
          <w:sz w:val="16"/>
          <w:szCs w:val="16"/>
          <w:lang w:val="af-ZA"/>
        </w:rPr>
        <w:t>:</w:t>
      </w:r>
    </w:p>
  </w:footnote>
  <w:footnote w:id="5">
    <w:p w:rsidR="006D2484" w:rsidRPr="004B72E3" w:rsidRDefault="006D2484"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6D2484" w:rsidRPr="004B72E3" w:rsidRDefault="006D2484"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6D2484" w:rsidRPr="004B72E3" w:rsidRDefault="006D2484"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6D2484" w:rsidRPr="000B7538" w:rsidRDefault="006D2484"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6D2484" w:rsidRPr="000B7538" w:rsidRDefault="006D2484"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D2484" w:rsidRPr="000B7538" w:rsidRDefault="006D2484"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6D2484" w:rsidRPr="00D533CD" w:rsidRDefault="006D2484"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rsidR="006D2484" w:rsidRPr="008C7473" w:rsidRDefault="006D2484">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D80C21">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D80C21">
        <w:rPr>
          <w:rFonts w:ascii="GHEA Grapalat" w:hAnsi="GHEA Grapalat" w:cs="Sylfaen"/>
          <w:i/>
          <w:sz w:val="16"/>
          <w:szCs w:val="16"/>
          <w:lang w:val="hy-AM"/>
        </w:rPr>
        <w:t>ատվիրատուի:</w:t>
      </w:r>
    </w:p>
  </w:footnote>
  <w:footnote w:id="7">
    <w:p w:rsidR="006D2484" w:rsidRPr="006265F4" w:rsidRDefault="006D2484"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D80C21">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6D2484" w:rsidRPr="000B7538" w:rsidRDefault="006D2484"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6D2484" w:rsidRPr="00D80C21" w:rsidRDefault="006D2484"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9">
    <w:p w:rsidR="006D2484" w:rsidRPr="005F1C06" w:rsidRDefault="006D2484" w:rsidP="00B2572B">
      <w:pPr>
        <w:pStyle w:val="af2"/>
        <w:rPr>
          <w:rFonts w:ascii="GHEA Grapalat" w:hAnsi="GHEA Grapalat"/>
          <w:i/>
          <w:lang w:val="af-ZA"/>
        </w:rPr>
      </w:pPr>
      <w:r w:rsidRPr="005F1C06">
        <w:rPr>
          <w:rFonts w:ascii="GHEA Grapalat" w:hAnsi="GHEA Grapalat"/>
          <w:i/>
          <w:lang w:val="hy-AM"/>
        </w:rPr>
        <w:t>*</w:t>
      </w:r>
      <w:r w:rsidRPr="00D80C21">
        <w:rPr>
          <w:rFonts w:ascii="GHEA Grapalat" w:hAnsi="GHEA Grapalat"/>
          <w:i/>
          <w:lang w:val="hy-AM"/>
        </w:rPr>
        <w:t>լրացվումէհանձնաժողովիքարտուղարիկողմից</w:t>
      </w:r>
      <w:r w:rsidRPr="005F1C06">
        <w:rPr>
          <w:rFonts w:ascii="GHEA Grapalat" w:hAnsi="GHEA Grapalat"/>
          <w:i/>
          <w:lang w:val="af-ZA"/>
        </w:rPr>
        <w:t xml:space="preserve">` </w:t>
      </w:r>
      <w:r w:rsidRPr="00D80C21">
        <w:rPr>
          <w:rFonts w:ascii="GHEA Grapalat" w:hAnsi="GHEA Grapalat"/>
          <w:i/>
          <w:lang w:val="hy-AM"/>
        </w:rPr>
        <w:t>մինչևհրավերըտեղեկագրումհրապարակելը</w:t>
      </w:r>
      <w:r w:rsidRPr="005F1C06">
        <w:rPr>
          <w:rFonts w:ascii="GHEA Grapalat" w:hAnsi="GHEA Grapalat"/>
          <w:i/>
          <w:lang w:val="hy-AM"/>
        </w:rPr>
        <w:t>:</w:t>
      </w:r>
    </w:p>
    <w:p w:rsidR="006D2484" w:rsidRPr="008C7473" w:rsidRDefault="006D2484"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0C6CB3">
        <w:rPr>
          <w:rFonts w:ascii="GHEA Grapalat" w:hAnsi="GHEA Grapalat"/>
          <w:i/>
          <w:lang w:val="hy-AM" w:eastAsia="ru-RU"/>
        </w:rPr>
        <w:t>մասնակիցըդիմումհայտարարությունըլրացնելիսնշումէիրիրականշահառուներիվերաբերյալտեղեկություններպարունակողկայքէջիհղումը</w:t>
      </w:r>
      <w:r w:rsidRPr="008C7473">
        <w:rPr>
          <w:rFonts w:ascii="GHEA Grapalat" w:hAnsi="GHEA Grapalat"/>
          <w:i/>
          <w:lang w:val="af-ZA" w:eastAsia="ru-RU"/>
        </w:rPr>
        <w:t xml:space="preserve">, </w:t>
      </w:r>
      <w:r w:rsidRPr="000C6CB3">
        <w:rPr>
          <w:rFonts w:ascii="GHEA Grapalat" w:hAnsi="GHEA Grapalat"/>
          <w:i/>
          <w:lang w:val="hy-AM" w:eastAsia="ru-RU"/>
        </w:rPr>
        <w:t>եթեայդմասնակիցը</w:t>
      </w:r>
      <w:r w:rsidRPr="008C7473">
        <w:rPr>
          <w:rFonts w:ascii="GHEA Grapalat" w:hAnsi="GHEA Grapalat"/>
          <w:i/>
          <w:lang w:val="af-ZA" w:eastAsia="ru-RU"/>
        </w:rPr>
        <w:t xml:space="preserve"> «</w:t>
      </w:r>
      <w:r w:rsidRPr="000C6CB3">
        <w:rPr>
          <w:rFonts w:ascii="GHEA Grapalat" w:hAnsi="GHEA Grapalat"/>
          <w:i/>
          <w:lang w:val="hy-AM" w:eastAsia="ru-RU"/>
        </w:rPr>
        <w:t>Իրավաբանականանձանցպետականգրանցման</w:t>
      </w:r>
      <w:r w:rsidRPr="008C7473">
        <w:rPr>
          <w:rFonts w:ascii="GHEA Grapalat" w:hAnsi="GHEA Grapalat"/>
          <w:i/>
          <w:lang w:val="af-ZA" w:eastAsia="ru-RU"/>
        </w:rPr>
        <w:t xml:space="preserve">, </w:t>
      </w:r>
      <w:r w:rsidRPr="000C6CB3">
        <w:rPr>
          <w:rFonts w:ascii="GHEA Grapalat" w:hAnsi="GHEA Grapalat"/>
          <w:i/>
          <w:lang w:val="hy-AM" w:eastAsia="ru-RU"/>
        </w:rPr>
        <w:t>իրավաբանականանձանցստորաբաժանումների</w:t>
      </w:r>
      <w:r w:rsidRPr="008C7473">
        <w:rPr>
          <w:rFonts w:ascii="GHEA Grapalat" w:hAnsi="GHEA Grapalat"/>
          <w:i/>
          <w:lang w:val="af-ZA" w:eastAsia="ru-RU"/>
        </w:rPr>
        <w:t xml:space="preserve">, </w:t>
      </w:r>
      <w:r w:rsidRPr="000C6CB3">
        <w:rPr>
          <w:rFonts w:ascii="GHEA Grapalat" w:hAnsi="GHEA Grapalat"/>
          <w:i/>
          <w:lang w:val="hy-AM" w:eastAsia="ru-RU"/>
        </w:rPr>
        <w:t>հիմնարկներիևանհատձեռնարկատերերիպետականհաշվառման</w:t>
      </w:r>
      <w:r w:rsidRPr="008C7473">
        <w:rPr>
          <w:rFonts w:ascii="Calibri" w:hAnsi="Calibri" w:cs="Calibri"/>
          <w:i/>
          <w:lang w:val="af-ZA" w:eastAsia="ru-RU"/>
        </w:rPr>
        <w:t> </w:t>
      </w:r>
      <w:r w:rsidRPr="000C6CB3">
        <w:rPr>
          <w:rFonts w:ascii="GHEA Grapalat" w:hAnsi="GHEA Grapalat" w:cs="GHEA Grapalat"/>
          <w:i/>
          <w:lang w:val="hy-AM" w:eastAsia="ru-RU"/>
        </w:rPr>
        <w:t>մասին</w:t>
      </w:r>
      <w:r w:rsidRPr="008C7473">
        <w:rPr>
          <w:rFonts w:ascii="GHEA Grapalat" w:hAnsi="GHEA Grapalat" w:cs="GHEA Grapalat"/>
          <w:i/>
          <w:lang w:val="af-ZA" w:eastAsia="ru-RU"/>
        </w:rPr>
        <w:t>»</w:t>
      </w:r>
      <w:r w:rsidRPr="000C6CB3">
        <w:rPr>
          <w:rFonts w:ascii="GHEA Grapalat" w:hAnsi="GHEA Grapalat" w:cs="GHEA Grapalat"/>
          <w:i/>
          <w:lang w:val="hy-AM" w:eastAsia="ru-RU"/>
        </w:rPr>
        <w:t>օրենքիհիմանվրաիրականշահառուներիվերաբերյալհայտարարագիրներկայացնելուպարտականությունունեցողիրավաբանականանձէևհայտըներկայացնելուօրվադրությամբսահմանվածկարգովպետքէի</w:t>
      </w:r>
      <w:r w:rsidRPr="000C6CB3">
        <w:rPr>
          <w:rFonts w:ascii="GHEA Grapalat" w:hAnsi="GHEA Grapalat"/>
          <w:i/>
          <w:lang w:val="hy-AM" w:eastAsia="ru-RU"/>
        </w:rPr>
        <w:t>րավաբանականանձանցպետականռեգիստրիգործակալությունումգրանցվածլիներիրիրականշահառուներիվերաբերյալտեղեկությունները</w:t>
      </w:r>
      <w:r w:rsidRPr="008C7473">
        <w:rPr>
          <w:rFonts w:ascii="GHEA Grapalat" w:hAnsi="GHEA Grapalat"/>
          <w:i/>
          <w:lang w:val="af-ZA" w:eastAsia="ru-RU"/>
        </w:rPr>
        <w:t xml:space="preserve">, </w:t>
      </w:r>
    </w:p>
    <w:p w:rsidR="006D2484" w:rsidRPr="008C7473" w:rsidRDefault="006D2484" w:rsidP="005F1C06">
      <w:pPr>
        <w:pStyle w:val="31"/>
        <w:spacing w:line="240" w:lineRule="auto"/>
        <w:ind w:left="142" w:firstLine="0"/>
        <w:rPr>
          <w:rFonts w:ascii="GHEA Grapalat" w:hAnsi="GHEA Grapalat"/>
          <w:i/>
          <w:lang w:val="af-ZA" w:eastAsia="ru-RU"/>
        </w:rPr>
      </w:pPr>
    </w:p>
    <w:p w:rsidR="006D2484" w:rsidRPr="008C7473" w:rsidRDefault="006D2484" w:rsidP="00DA5FF7">
      <w:pPr>
        <w:pStyle w:val="31"/>
        <w:spacing w:line="240" w:lineRule="auto"/>
        <w:ind w:left="142" w:firstLine="0"/>
        <w:rPr>
          <w:rFonts w:ascii="GHEA Grapalat" w:hAnsi="GHEA Grapalat"/>
          <w:i/>
          <w:lang w:val="af-ZA" w:eastAsia="ru-RU"/>
        </w:rPr>
      </w:pPr>
      <w:r w:rsidRPr="005F1C06">
        <w:rPr>
          <w:rFonts w:ascii="GHEA Grapalat" w:hAnsi="GHEA Grapalat"/>
          <w:i/>
          <w:lang w:eastAsia="ru-RU"/>
        </w:rPr>
        <w:t>Եթեմասնակիցը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Իրավաբանականանձանցպետականգրանցման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իրավաբանականանձանցստորաբաժանումների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հիմնարկներիևանհատձեռնարկատերերիպետականհաշվառմանմասին</w:t>
      </w:r>
      <w:r w:rsidRPr="008C7473">
        <w:rPr>
          <w:rFonts w:ascii="GHEA Grapalat" w:hAnsi="GHEA Grapalat"/>
          <w:i/>
          <w:lang w:val="af-ZA" w:eastAsia="ru-RU"/>
        </w:rPr>
        <w:t xml:space="preserve">» </w:t>
      </w:r>
      <w:r w:rsidRPr="005F1C06">
        <w:rPr>
          <w:rFonts w:ascii="GHEA Grapalat" w:hAnsi="GHEA Grapalat"/>
          <w:i/>
          <w:lang w:eastAsia="ru-RU"/>
        </w:rPr>
        <w:t>օրենքիհիմանվրաիրականշահառուներիվերաբերյալհայտարարագիրներկայացնելուպարտականությունունեցողիրավաբանականանձչէ</w:t>
      </w:r>
      <w:r w:rsidRPr="008C7473">
        <w:rPr>
          <w:rFonts w:ascii="GHEA Grapalat" w:hAnsi="GHEA Grapalat"/>
          <w:i/>
          <w:lang w:val="af-ZA" w:eastAsia="ru-RU"/>
        </w:rPr>
        <w:t xml:space="preserve">, </w:t>
      </w:r>
      <w:r w:rsidRPr="005F1C06">
        <w:rPr>
          <w:rFonts w:ascii="GHEA Grapalat" w:hAnsi="GHEA Grapalat"/>
          <w:i/>
          <w:lang w:eastAsia="ru-RU"/>
        </w:rPr>
        <w:t>կամեթեայդպիսիիրավաբանականանձէսակայնհայտըներկայացնելուօրվադրությամբպարտավորչէրիրավաբանականանձանցպետականռեգիստրիգործակալությունումգրանցելիրիրականշահառուներիվերաբերյալտեղեկությունները</w:t>
      </w:r>
      <w:r>
        <w:rPr>
          <w:rFonts w:ascii="GHEA Grapalat" w:hAnsi="GHEA Grapalat"/>
          <w:i/>
          <w:lang w:val="hy-AM" w:eastAsia="ru-RU"/>
        </w:rPr>
        <w:t>,</w:t>
      </w:r>
      <w:r w:rsidRPr="005F1C06">
        <w:rPr>
          <w:rFonts w:ascii="GHEA Grapalat" w:hAnsi="GHEA Grapalat"/>
          <w:i/>
        </w:rPr>
        <w:t>ապադիմում</w:t>
      </w:r>
      <w:r w:rsidRPr="008C7473">
        <w:rPr>
          <w:rFonts w:ascii="GHEA Grapalat" w:hAnsi="GHEA Grapalat"/>
          <w:i/>
          <w:lang w:val="af-ZA"/>
        </w:rPr>
        <w:t xml:space="preserve">- </w:t>
      </w:r>
      <w:r w:rsidRPr="005F1C06">
        <w:rPr>
          <w:rFonts w:ascii="GHEA Grapalat" w:hAnsi="GHEA Grapalat"/>
          <w:i/>
        </w:rPr>
        <w:t>հայտարարությունըլրացնելիս</w:t>
      </w:r>
      <w:r w:rsidRPr="008C7473">
        <w:rPr>
          <w:rFonts w:ascii="GHEA Grapalat" w:hAnsi="GHEA Grapalat"/>
          <w:i/>
          <w:lang w:val="af-ZA"/>
        </w:rPr>
        <w:t>&lt;&lt;</w:t>
      </w:r>
      <w:r w:rsidRPr="005F1C06">
        <w:rPr>
          <w:rFonts w:ascii="GHEA Grapalat" w:hAnsi="GHEA Grapalat"/>
          <w:i/>
        </w:rPr>
        <w:t>տեղեկություններպարունակողկայքէջիհղումը՝</w:t>
      </w:r>
      <w:r w:rsidRPr="008C7473">
        <w:rPr>
          <w:rFonts w:ascii="GHEA Grapalat" w:hAnsi="GHEA Grapalat"/>
          <w:i/>
          <w:lang w:val="af-ZA"/>
        </w:rPr>
        <w:t>&gt;&gt;</w:t>
      </w:r>
      <w:r w:rsidRPr="005F1C06">
        <w:rPr>
          <w:rFonts w:ascii="GHEA Grapalat" w:hAnsi="GHEA Grapalat"/>
          <w:i/>
        </w:rPr>
        <w:t>բառերըփոխարինումէ</w:t>
      </w:r>
      <w:r w:rsidRPr="008C7473">
        <w:rPr>
          <w:rFonts w:ascii="GHEA Grapalat" w:hAnsi="GHEA Grapalat"/>
          <w:i/>
          <w:lang w:val="af-ZA"/>
        </w:rPr>
        <w:t>&lt;&lt;</w:t>
      </w:r>
      <w:r w:rsidRPr="005F1C06">
        <w:rPr>
          <w:rFonts w:ascii="GHEA Grapalat" w:hAnsi="GHEA Grapalat"/>
          <w:i/>
        </w:rPr>
        <w:t>հայտարարագիր՝համ</w:t>
      </w:r>
      <w:r>
        <w:rPr>
          <w:rFonts w:ascii="GHEA Grapalat" w:hAnsi="GHEA Grapalat"/>
          <w:i/>
        </w:rPr>
        <w:t>աձայնհավելված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&gt;&gt;</w:t>
      </w:r>
      <w:r w:rsidRPr="005F1C06">
        <w:rPr>
          <w:rFonts w:ascii="GHEA Grapalat" w:hAnsi="GHEA Grapalat"/>
          <w:i/>
        </w:rPr>
        <w:t>բառերով</w:t>
      </w:r>
      <w:r w:rsidRPr="008C7473">
        <w:rPr>
          <w:rFonts w:ascii="GHEA Grapalat" w:hAnsi="GHEA Grapalat"/>
          <w:i/>
          <w:lang w:val="af-ZA"/>
        </w:rPr>
        <w:t>,</w:t>
      </w:r>
    </w:p>
    <w:p w:rsidR="006D2484" w:rsidRPr="008C7473" w:rsidRDefault="006D2484" w:rsidP="005F1C06">
      <w:pPr>
        <w:pStyle w:val="af2"/>
        <w:jc w:val="both"/>
        <w:rPr>
          <w:rFonts w:ascii="GHEA Grapalat" w:hAnsi="GHEA Grapalat"/>
          <w:i/>
          <w:lang w:val="af-ZA"/>
        </w:rPr>
      </w:pPr>
    </w:p>
    <w:p w:rsidR="006D2484" w:rsidRPr="008C7473" w:rsidRDefault="006D2484" w:rsidP="005F1C06">
      <w:pPr>
        <w:pStyle w:val="af2"/>
        <w:jc w:val="both"/>
        <w:rPr>
          <w:rFonts w:ascii="GHEA Grapalat" w:hAnsi="GHEA Grapalat"/>
          <w:i/>
          <w:lang w:val="af-ZA"/>
        </w:rPr>
      </w:pPr>
      <w:r w:rsidRPr="008C7473">
        <w:rPr>
          <w:rFonts w:ascii="GHEA Grapalat" w:hAnsi="GHEA Grapalat"/>
          <w:i/>
          <w:lang w:val="af-ZA"/>
        </w:rPr>
        <w:t>-</w:t>
      </w:r>
      <w:r w:rsidRPr="005F1C06">
        <w:rPr>
          <w:rFonts w:ascii="GHEA Grapalat" w:hAnsi="GHEA Grapalat"/>
          <w:i/>
        </w:rPr>
        <w:t>եթեմասնակիցըանհատձեռնարկատերէկամֆիզիկականանձ</w:t>
      </w:r>
      <w:r w:rsidRPr="008C7473">
        <w:rPr>
          <w:rFonts w:ascii="GHEA Grapalat" w:hAnsi="GHEA Grapalat"/>
          <w:i/>
          <w:lang w:val="af-ZA"/>
        </w:rPr>
        <w:t xml:space="preserve">, </w:t>
      </w:r>
      <w:r w:rsidRPr="005F1C06">
        <w:rPr>
          <w:rFonts w:ascii="GHEA Grapalat" w:hAnsi="GHEA Grapalat"/>
          <w:i/>
        </w:rPr>
        <w:t>ապաիրականշահառուներիվերաբերյալտեղեկատվությունչիներկայացնում</w:t>
      </w:r>
      <w:r w:rsidRPr="008C7473">
        <w:rPr>
          <w:rFonts w:ascii="GHEA Grapalat" w:hAnsi="GHEA Grapalat"/>
          <w:i/>
          <w:lang w:val="af-ZA"/>
        </w:rPr>
        <w:t>:</w:t>
      </w:r>
    </w:p>
    <w:p w:rsidR="006D2484" w:rsidRPr="00BF58CA" w:rsidRDefault="006D2484" w:rsidP="005F1C06">
      <w:pPr>
        <w:pStyle w:val="af2"/>
        <w:jc w:val="both"/>
        <w:rPr>
          <w:rFonts w:ascii="GHEA Grapalat" w:hAnsi="GHEA Grapalat"/>
          <w:i/>
          <w:sz w:val="16"/>
          <w:szCs w:val="16"/>
          <w:lang w:val="hy-AM"/>
        </w:rPr>
      </w:pPr>
    </w:p>
    <w:p w:rsidR="006D2484" w:rsidRPr="00B20703" w:rsidDel="006C3873" w:rsidRDefault="006D2484" w:rsidP="00CE3A99">
      <w:pPr>
        <w:jc w:val="both"/>
        <w:rPr>
          <w:del w:id="5" w:author="User" w:date="2019-05-26T09:52:00Z"/>
          <w:rFonts w:ascii="GHEA Grapalat" w:hAnsi="GHEA Grapalat" w:cs="Sylfaen"/>
          <w:sz w:val="20"/>
          <w:lang w:val="hy-AM"/>
        </w:rPr>
      </w:pPr>
    </w:p>
  </w:footnote>
  <w:footnote w:id="10">
    <w:p w:rsidR="006D2484" w:rsidRPr="006265F4" w:rsidRDefault="006D2484"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5F1C06">
        <w:rPr>
          <w:rFonts w:ascii="GHEA Grapalat" w:hAnsi="GHEA Grapalat"/>
          <w:i/>
          <w:sz w:val="16"/>
          <w:szCs w:val="16"/>
          <w:lang w:val="hy-AM"/>
        </w:rPr>
        <w:t>լրացվումէհանձնաժողովիքարտուղարիկողմից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մինչևհրավերըտեղեկագրումհրապարակելը</w:t>
      </w:r>
      <w:r w:rsidRPr="006265F4">
        <w:rPr>
          <w:rFonts w:ascii="GHEA Grapalat" w:hAnsi="GHEA Grapalat"/>
          <w:i/>
          <w:sz w:val="16"/>
          <w:szCs w:val="16"/>
          <w:lang w:val="hy-AM"/>
        </w:rPr>
        <w:t>:</w:t>
      </w:r>
    </w:p>
    <w:p w:rsidR="006D2484" w:rsidRPr="006265F4" w:rsidRDefault="006D248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C6CB3">
        <w:rPr>
          <w:rFonts w:ascii="GHEA Grapalat" w:hAnsi="GHEA Grapalat"/>
          <w:i/>
          <w:sz w:val="16"/>
          <w:szCs w:val="16"/>
          <w:lang w:val="hy-AM"/>
        </w:rPr>
        <w:t>եթեմասնակիցնավելացվածարժեքիհարկվճարողէ</w:t>
      </w:r>
      <w:r w:rsidRPr="006265F4">
        <w:rPr>
          <w:rFonts w:ascii="GHEA Grapalat" w:hAnsi="GHEA Grapalat"/>
          <w:i/>
          <w:sz w:val="16"/>
          <w:szCs w:val="16"/>
          <w:lang w:val="af-ZA"/>
        </w:rPr>
        <w:t xml:space="preserve">, </w:t>
      </w:r>
      <w:r w:rsidRPr="000C6CB3">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hy-AM"/>
        </w:rPr>
        <w:t>4</w:t>
      </w:r>
      <w:r w:rsidRPr="006265F4">
        <w:rPr>
          <w:rFonts w:ascii="GHEA Grapalat" w:hAnsi="GHEA Grapalat"/>
          <w:i/>
          <w:sz w:val="16"/>
          <w:szCs w:val="16"/>
          <w:lang w:val="af-ZA"/>
        </w:rPr>
        <w:t>-</w:t>
      </w:r>
      <w:r w:rsidRPr="000C6CB3">
        <w:rPr>
          <w:rFonts w:ascii="GHEA Grapalat" w:hAnsi="GHEA Grapalat"/>
          <w:i/>
          <w:sz w:val="16"/>
          <w:szCs w:val="16"/>
          <w:lang w:val="hy-AM"/>
        </w:rPr>
        <w:t>րդսյունակում։</w:t>
      </w:r>
    </w:p>
    <w:p w:rsidR="006D2484" w:rsidRPr="006265F4" w:rsidDel="00856FDE" w:rsidRDefault="006D2484" w:rsidP="00B2572B">
      <w:pPr>
        <w:pStyle w:val="af2"/>
        <w:rPr>
          <w:del w:id="8" w:author="User" w:date="2019-05-26T09:57:00Z"/>
          <w:i/>
          <w:lang w:val="af-ZA"/>
        </w:rPr>
      </w:pPr>
    </w:p>
  </w:footnote>
  <w:footnote w:id="11">
    <w:p w:rsidR="006D2484" w:rsidRPr="00C65A05" w:rsidRDefault="006D2484" w:rsidP="00385051">
      <w:pPr>
        <w:rPr>
          <w:rFonts w:ascii="GHEA Grapalat" w:hAnsi="GHEA Grapalat"/>
          <w:i/>
          <w:sz w:val="16"/>
          <w:lang w:val="hy-AM"/>
        </w:rPr>
      </w:pPr>
      <w:r w:rsidRPr="006265F4">
        <w:rPr>
          <w:color w:val="FFFFFF"/>
          <w:vertAlign w:val="superscript"/>
          <w:lang w:val="af-ZA"/>
        </w:rPr>
        <w:t>29</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ռաջարկըներկայացվելէառանցԱԱՀ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ապապայմանագիրըկնքելիս</w:t>
      </w:r>
      <w:r w:rsidRPr="006265F4">
        <w:rPr>
          <w:rFonts w:ascii="GHEA Grapalat" w:hAnsi="GHEA Grapalat"/>
          <w:i/>
          <w:sz w:val="16"/>
          <w:lang w:val="af-ZA"/>
        </w:rPr>
        <w:t xml:space="preserve"> «</w:t>
      </w:r>
      <w:r w:rsidRPr="006265F4">
        <w:rPr>
          <w:rFonts w:ascii="GHEA Grapalat" w:hAnsi="GHEA Grapalat"/>
          <w:i/>
          <w:sz w:val="16"/>
        </w:rPr>
        <w:t>ներառյալԱԱՀ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բառերըհանվումեն</w:t>
      </w:r>
      <w:r>
        <w:rPr>
          <w:rFonts w:ascii="GHEA Grapalat" w:hAnsi="GHEA Grapalat"/>
          <w:i/>
          <w:sz w:val="16"/>
          <w:lang w:val="hy-AM"/>
        </w:rPr>
        <w:t>:</w:t>
      </w:r>
    </w:p>
    <w:p w:rsidR="006D2484" w:rsidRPr="00C65A05" w:rsidRDefault="006D2484"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2">
    <w:p w:rsidR="006D2484" w:rsidRPr="006265F4" w:rsidRDefault="006D2484" w:rsidP="009123CA">
      <w:pPr>
        <w:pStyle w:val="af2"/>
        <w:jc w:val="both"/>
        <w:rPr>
          <w:rFonts w:ascii="GHEA Grapalat" w:hAnsi="GHEA Grapalat"/>
          <w:i/>
          <w:sz w:val="16"/>
          <w:szCs w:val="24"/>
          <w:lang w:val="hy-AM" w:eastAsia="en-US"/>
        </w:rPr>
      </w:pPr>
      <w:r w:rsidRPr="00AB6289">
        <w:rPr>
          <w:vertAlign w:val="superscript"/>
          <w:lang w:val="hy-AM"/>
        </w:rPr>
        <w:t>20</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D2484" w:rsidRPr="006265F4" w:rsidDel="007942E8" w:rsidRDefault="006D2484" w:rsidP="009123CA">
      <w:pPr>
        <w:pStyle w:val="af2"/>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6D2484" w:rsidRPr="006265F4" w:rsidDel="007942E8" w:rsidRDefault="006D2484" w:rsidP="00071D1C">
      <w:pPr>
        <w:pStyle w:val="af2"/>
        <w:jc w:val="both"/>
        <w:rPr>
          <w:del w:id="10" w:author="User" w:date="2019-05-26T10:04:00Z"/>
          <w:sz w:val="16"/>
          <w:szCs w:val="16"/>
          <w:lang w:val="hy-AM"/>
        </w:rPr>
      </w:pPr>
      <w:r w:rsidRPr="00AB6289">
        <w:rPr>
          <w:vertAlign w:val="superscript"/>
          <w:lang w:val="hy-AM"/>
        </w:rPr>
        <w:t>21</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6D2484" w:rsidRPr="006265F4" w:rsidDel="002877FC" w:rsidRDefault="006D2484" w:rsidP="00071D1C">
      <w:pPr>
        <w:pStyle w:val="af2"/>
        <w:jc w:val="both"/>
        <w:rPr>
          <w:del w:id="11" w:author="User" w:date="2019-05-26T10:04:00Z"/>
          <w:lang w:val="hy-AM"/>
        </w:rPr>
      </w:pPr>
      <w:r w:rsidRPr="00AB6289">
        <w:rPr>
          <w:vertAlign w:val="superscript"/>
          <w:lang w:val="hy-AM"/>
        </w:rPr>
        <w:t>22</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6D2484" w:rsidRPr="006265F4" w:rsidDel="002877FC" w:rsidRDefault="006D2484" w:rsidP="00071D1C">
      <w:pPr>
        <w:pStyle w:val="af2"/>
        <w:jc w:val="both"/>
        <w:rPr>
          <w:del w:id="12" w:author="User" w:date="2019-05-26T10:04:00Z"/>
          <w:lang w:val="hy-AM"/>
        </w:rPr>
      </w:pPr>
      <w:r w:rsidRPr="00AB6289">
        <w:rPr>
          <w:vertAlign w:val="superscript"/>
          <w:lang w:val="hy-AM"/>
        </w:rPr>
        <w:t>23</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CAF2D06"/>
    <w:multiLevelType w:val="hybridMultilevel"/>
    <w:tmpl w:val="9A60F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1F33625"/>
    <w:multiLevelType w:val="hybridMultilevel"/>
    <w:tmpl w:val="DF8CA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FE61540"/>
    <w:multiLevelType w:val="hybridMultilevel"/>
    <w:tmpl w:val="E87C7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9"/>
  </w:num>
  <w:num w:numId="29">
    <w:abstractNumId w:val="11"/>
  </w:num>
  <w:num w:numId="30">
    <w:abstractNumId w:val="20"/>
  </w:num>
  <w:num w:numId="31">
    <w:abstractNumId w:val="7"/>
  </w:num>
  <w:num w:numId="32">
    <w:abstractNumId w:val="25"/>
  </w:num>
  <w:num w:numId="3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C7D"/>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2AB"/>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3B93"/>
    <w:rsid w:val="000845F6"/>
    <w:rsid w:val="00085931"/>
    <w:rsid w:val="000878DB"/>
    <w:rsid w:val="00087A30"/>
    <w:rsid w:val="000911CA"/>
    <w:rsid w:val="00091EBC"/>
    <w:rsid w:val="00092D0A"/>
    <w:rsid w:val="0009380C"/>
    <w:rsid w:val="0009449B"/>
    <w:rsid w:val="000946A3"/>
    <w:rsid w:val="000952D8"/>
    <w:rsid w:val="00095EB1"/>
    <w:rsid w:val="00096865"/>
    <w:rsid w:val="00096A4C"/>
    <w:rsid w:val="00097DE8"/>
    <w:rsid w:val="000A37CE"/>
    <w:rsid w:val="000A55D7"/>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CB3"/>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7AF"/>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29AE"/>
    <w:rsid w:val="00113F0D"/>
    <w:rsid w:val="00115905"/>
    <w:rsid w:val="001159FA"/>
    <w:rsid w:val="0011611E"/>
    <w:rsid w:val="00116E47"/>
    <w:rsid w:val="00117020"/>
    <w:rsid w:val="00117964"/>
    <w:rsid w:val="00117DAA"/>
    <w:rsid w:val="00122684"/>
    <w:rsid w:val="001241F6"/>
    <w:rsid w:val="001242C4"/>
    <w:rsid w:val="00124461"/>
    <w:rsid w:val="001276C9"/>
    <w:rsid w:val="00127AB0"/>
    <w:rsid w:val="00130202"/>
    <w:rsid w:val="001305C6"/>
    <w:rsid w:val="0013139F"/>
    <w:rsid w:val="00131E9C"/>
    <w:rsid w:val="00132FA8"/>
    <w:rsid w:val="00133870"/>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D1"/>
    <w:rsid w:val="00164BBC"/>
    <w:rsid w:val="0016519F"/>
    <w:rsid w:val="0016652E"/>
    <w:rsid w:val="001669C1"/>
    <w:rsid w:val="001679A6"/>
    <w:rsid w:val="001724D7"/>
    <w:rsid w:val="00172BD7"/>
    <w:rsid w:val="0017323F"/>
    <w:rsid w:val="001732FB"/>
    <w:rsid w:val="00174FE1"/>
    <w:rsid w:val="00175F8F"/>
    <w:rsid w:val="00175FDC"/>
    <w:rsid w:val="001763F5"/>
    <w:rsid w:val="00176A38"/>
    <w:rsid w:val="00176A92"/>
    <w:rsid w:val="00176AE6"/>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636"/>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6CB2"/>
    <w:rsid w:val="001B04F5"/>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4180"/>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BC4"/>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1DB5"/>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3DF9"/>
    <w:rsid w:val="002941F2"/>
    <w:rsid w:val="00294BD5"/>
    <w:rsid w:val="00294FFF"/>
    <w:rsid w:val="0029515A"/>
    <w:rsid w:val="00296466"/>
    <w:rsid w:val="00296A9F"/>
    <w:rsid w:val="00296F9E"/>
    <w:rsid w:val="00297635"/>
    <w:rsid w:val="002A058F"/>
    <w:rsid w:val="002A10B2"/>
    <w:rsid w:val="002A1FAC"/>
    <w:rsid w:val="002A26AE"/>
    <w:rsid w:val="002A2C2E"/>
    <w:rsid w:val="002A3785"/>
    <w:rsid w:val="002A39CA"/>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0FA"/>
    <w:rsid w:val="002E1BB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62"/>
    <w:rsid w:val="003257F0"/>
    <w:rsid w:val="003259C5"/>
    <w:rsid w:val="00325CC0"/>
    <w:rsid w:val="003263FF"/>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9D5"/>
    <w:rsid w:val="003D0075"/>
    <w:rsid w:val="003D0940"/>
    <w:rsid w:val="003D14E9"/>
    <w:rsid w:val="003D1CF4"/>
    <w:rsid w:val="003D1FE3"/>
    <w:rsid w:val="003D3352"/>
    <w:rsid w:val="003D39F7"/>
    <w:rsid w:val="003D4374"/>
    <w:rsid w:val="003D56A5"/>
    <w:rsid w:val="003D7720"/>
    <w:rsid w:val="003D7F8E"/>
    <w:rsid w:val="003E01D5"/>
    <w:rsid w:val="003E029A"/>
    <w:rsid w:val="003E0369"/>
    <w:rsid w:val="003E093F"/>
    <w:rsid w:val="003E1421"/>
    <w:rsid w:val="003E1BE2"/>
    <w:rsid w:val="003E246C"/>
    <w:rsid w:val="003E2931"/>
    <w:rsid w:val="003E316E"/>
    <w:rsid w:val="003E3996"/>
    <w:rsid w:val="003E3B26"/>
    <w:rsid w:val="003E3FD0"/>
    <w:rsid w:val="003E4184"/>
    <w:rsid w:val="003E61CE"/>
    <w:rsid w:val="003E63F7"/>
    <w:rsid w:val="003E6971"/>
    <w:rsid w:val="003E7802"/>
    <w:rsid w:val="003E7941"/>
    <w:rsid w:val="003F11A7"/>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468"/>
    <w:rsid w:val="004055C1"/>
    <w:rsid w:val="0040568E"/>
    <w:rsid w:val="00405996"/>
    <w:rsid w:val="00405F26"/>
    <w:rsid w:val="004064ED"/>
    <w:rsid w:val="004068F5"/>
    <w:rsid w:val="00406C77"/>
    <w:rsid w:val="004072C8"/>
    <w:rsid w:val="0040761D"/>
    <w:rsid w:val="0040799E"/>
    <w:rsid w:val="00407CC7"/>
    <w:rsid w:val="00407F37"/>
    <w:rsid w:val="004107A0"/>
    <w:rsid w:val="00410B68"/>
    <w:rsid w:val="00410FAF"/>
    <w:rsid w:val="004110AC"/>
    <w:rsid w:val="004112D2"/>
    <w:rsid w:val="00411D9D"/>
    <w:rsid w:val="004134BB"/>
    <w:rsid w:val="004136D0"/>
    <w:rsid w:val="00413A8A"/>
    <w:rsid w:val="00416F1E"/>
    <w:rsid w:val="00417553"/>
    <w:rsid w:val="004175B6"/>
    <w:rsid w:val="004177EC"/>
    <w:rsid w:val="0042084B"/>
    <w:rsid w:val="004251BE"/>
    <w:rsid w:val="00427BE0"/>
    <w:rsid w:val="00427EAA"/>
    <w:rsid w:val="004306D6"/>
    <w:rsid w:val="004313D4"/>
    <w:rsid w:val="00431998"/>
    <w:rsid w:val="00431A05"/>
    <w:rsid w:val="004320F2"/>
    <w:rsid w:val="00433011"/>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077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139"/>
    <w:rsid w:val="004A712A"/>
    <w:rsid w:val="004A7722"/>
    <w:rsid w:val="004A785D"/>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C7FC2"/>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5E4E"/>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6E57"/>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18E2"/>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1E8B"/>
    <w:rsid w:val="005525A4"/>
    <w:rsid w:val="00552BB7"/>
    <w:rsid w:val="00552D6E"/>
    <w:rsid w:val="00553DFD"/>
    <w:rsid w:val="00556113"/>
    <w:rsid w:val="0055623A"/>
    <w:rsid w:val="005562ED"/>
    <w:rsid w:val="005563D9"/>
    <w:rsid w:val="00557CD3"/>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A9D"/>
    <w:rsid w:val="005F0CA9"/>
    <w:rsid w:val="005F1793"/>
    <w:rsid w:val="005F1B96"/>
    <w:rsid w:val="005F1C06"/>
    <w:rsid w:val="005F1DBB"/>
    <w:rsid w:val="005F1F95"/>
    <w:rsid w:val="005F35FC"/>
    <w:rsid w:val="005F425D"/>
    <w:rsid w:val="005F4B80"/>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4BF"/>
    <w:rsid w:val="0062775D"/>
    <w:rsid w:val="00627E00"/>
    <w:rsid w:val="00630BF1"/>
    <w:rsid w:val="00630CC3"/>
    <w:rsid w:val="0063101C"/>
    <w:rsid w:val="00631658"/>
    <w:rsid w:val="00631744"/>
    <w:rsid w:val="00633389"/>
    <w:rsid w:val="0063370F"/>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2B36"/>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754"/>
    <w:rsid w:val="00673FA0"/>
    <w:rsid w:val="0067579A"/>
    <w:rsid w:val="00675DB0"/>
    <w:rsid w:val="00676178"/>
    <w:rsid w:val="00677658"/>
    <w:rsid w:val="00677AB5"/>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47FC"/>
    <w:rsid w:val="006A6D19"/>
    <w:rsid w:val="006A7B7A"/>
    <w:rsid w:val="006B0116"/>
    <w:rsid w:val="006B0566"/>
    <w:rsid w:val="006B060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D9F"/>
    <w:rsid w:val="006C679A"/>
    <w:rsid w:val="006C778B"/>
    <w:rsid w:val="006C7B6E"/>
    <w:rsid w:val="006C7FE2"/>
    <w:rsid w:val="006D0B02"/>
    <w:rsid w:val="006D0D6F"/>
    <w:rsid w:val="006D1826"/>
    <w:rsid w:val="006D1BA0"/>
    <w:rsid w:val="006D2484"/>
    <w:rsid w:val="006D2E03"/>
    <w:rsid w:val="006D3D3F"/>
    <w:rsid w:val="006D4E1D"/>
    <w:rsid w:val="006D5516"/>
    <w:rsid w:val="006D5E0B"/>
    <w:rsid w:val="006D6150"/>
    <w:rsid w:val="006D67D5"/>
    <w:rsid w:val="006E01D0"/>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8C"/>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5F8"/>
    <w:rsid w:val="00771A7D"/>
    <w:rsid w:val="00771A92"/>
    <w:rsid w:val="00771C0F"/>
    <w:rsid w:val="00771DCB"/>
    <w:rsid w:val="00772280"/>
    <w:rsid w:val="00772F69"/>
    <w:rsid w:val="007730B1"/>
    <w:rsid w:val="00773485"/>
    <w:rsid w:val="0077364F"/>
    <w:rsid w:val="00774C67"/>
    <w:rsid w:val="00774D8A"/>
    <w:rsid w:val="0077504D"/>
    <w:rsid w:val="007760A5"/>
    <w:rsid w:val="00776E6C"/>
    <w:rsid w:val="007804B9"/>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4DAB"/>
    <w:rsid w:val="0079548B"/>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1D8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4BDE"/>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423"/>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35C"/>
    <w:rsid w:val="00837F16"/>
    <w:rsid w:val="008401E7"/>
    <w:rsid w:val="00840613"/>
    <w:rsid w:val="00842193"/>
    <w:rsid w:val="00842CDF"/>
    <w:rsid w:val="00842DEA"/>
    <w:rsid w:val="00843572"/>
    <w:rsid w:val="008435A4"/>
    <w:rsid w:val="008435DB"/>
    <w:rsid w:val="00843892"/>
    <w:rsid w:val="00844434"/>
    <w:rsid w:val="00845AA5"/>
    <w:rsid w:val="0084643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686"/>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4BE"/>
    <w:rsid w:val="008A750D"/>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C75B7"/>
    <w:rsid w:val="008D0121"/>
    <w:rsid w:val="008D0870"/>
    <w:rsid w:val="008D0FB6"/>
    <w:rsid w:val="008D11AA"/>
    <w:rsid w:val="008D294A"/>
    <w:rsid w:val="008D2B99"/>
    <w:rsid w:val="008D3C71"/>
    <w:rsid w:val="008D472B"/>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4DD"/>
    <w:rsid w:val="008F527F"/>
    <w:rsid w:val="008F53BC"/>
    <w:rsid w:val="008F6B74"/>
    <w:rsid w:val="00902BB9"/>
    <w:rsid w:val="00902D0C"/>
    <w:rsid w:val="00903898"/>
    <w:rsid w:val="0090481C"/>
    <w:rsid w:val="00904926"/>
    <w:rsid w:val="00904F17"/>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627"/>
    <w:rsid w:val="00953F12"/>
    <w:rsid w:val="00954F59"/>
    <w:rsid w:val="00955A1E"/>
    <w:rsid w:val="00955CC1"/>
    <w:rsid w:val="00955E87"/>
    <w:rsid w:val="009568CD"/>
    <w:rsid w:val="00956D11"/>
    <w:rsid w:val="00960802"/>
    <w:rsid w:val="0096180C"/>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046E"/>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0DE2"/>
    <w:rsid w:val="009C1A9B"/>
    <w:rsid w:val="009C1BBE"/>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C1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AC4"/>
    <w:rsid w:val="00A27FAF"/>
    <w:rsid w:val="00A3062D"/>
    <w:rsid w:val="00A30B3F"/>
    <w:rsid w:val="00A31A12"/>
    <w:rsid w:val="00A31F51"/>
    <w:rsid w:val="00A3284C"/>
    <w:rsid w:val="00A32E8B"/>
    <w:rsid w:val="00A34587"/>
    <w:rsid w:val="00A37070"/>
    <w:rsid w:val="00A40446"/>
    <w:rsid w:val="00A408CE"/>
    <w:rsid w:val="00A42216"/>
    <w:rsid w:val="00A42D1F"/>
    <w:rsid w:val="00A42E71"/>
    <w:rsid w:val="00A43166"/>
    <w:rsid w:val="00A4360B"/>
    <w:rsid w:val="00A4426D"/>
    <w:rsid w:val="00A44F30"/>
    <w:rsid w:val="00A45662"/>
    <w:rsid w:val="00A45946"/>
    <w:rsid w:val="00A45D0A"/>
    <w:rsid w:val="00A4729F"/>
    <w:rsid w:val="00A47A4E"/>
    <w:rsid w:val="00A50438"/>
    <w:rsid w:val="00A5050E"/>
    <w:rsid w:val="00A51B73"/>
    <w:rsid w:val="00A51D7C"/>
    <w:rsid w:val="00A52061"/>
    <w:rsid w:val="00A524AC"/>
    <w:rsid w:val="00A530B3"/>
    <w:rsid w:val="00A541BB"/>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4B1"/>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3FC9"/>
    <w:rsid w:val="00AE4008"/>
    <w:rsid w:val="00AE43E4"/>
    <w:rsid w:val="00AE44A9"/>
    <w:rsid w:val="00AE468B"/>
    <w:rsid w:val="00AE52DD"/>
    <w:rsid w:val="00AE56B3"/>
    <w:rsid w:val="00AE5E4B"/>
    <w:rsid w:val="00AE679C"/>
    <w:rsid w:val="00AE72EE"/>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965"/>
    <w:rsid w:val="00B011DF"/>
    <w:rsid w:val="00B01568"/>
    <w:rsid w:val="00B01E04"/>
    <w:rsid w:val="00B025A2"/>
    <w:rsid w:val="00B027B8"/>
    <w:rsid w:val="00B027EF"/>
    <w:rsid w:val="00B02A31"/>
    <w:rsid w:val="00B04537"/>
    <w:rsid w:val="00B04806"/>
    <w:rsid w:val="00B04817"/>
    <w:rsid w:val="00B051BE"/>
    <w:rsid w:val="00B05973"/>
    <w:rsid w:val="00B05F1F"/>
    <w:rsid w:val="00B07942"/>
    <w:rsid w:val="00B07E76"/>
    <w:rsid w:val="00B11297"/>
    <w:rsid w:val="00B11B38"/>
    <w:rsid w:val="00B12288"/>
    <w:rsid w:val="00B12330"/>
    <w:rsid w:val="00B12C72"/>
    <w:rsid w:val="00B14C51"/>
    <w:rsid w:val="00B14CEE"/>
    <w:rsid w:val="00B1537B"/>
    <w:rsid w:val="00B15AD9"/>
    <w:rsid w:val="00B1695D"/>
    <w:rsid w:val="00B169A3"/>
    <w:rsid w:val="00B16C4B"/>
    <w:rsid w:val="00B16E83"/>
    <w:rsid w:val="00B176AF"/>
    <w:rsid w:val="00B2066D"/>
    <w:rsid w:val="00B20703"/>
    <w:rsid w:val="00B21689"/>
    <w:rsid w:val="00B217A5"/>
    <w:rsid w:val="00B21B60"/>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04E"/>
    <w:rsid w:val="00B46279"/>
    <w:rsid w:val="00B462B5"/>
    <w:rsid w:val="00B4632E"/>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5954"/>
    <w:rsid w:val="00B8636F"/>
    <w:rsid w:val="00B86BCB"/>
    <w:rsid w:val="00B9100A"/>
    <w:rsid w:val="00B925B0"/>
    <w:rsid w:val="00B92A2B"/>
    <w:rsid w:val="00B941D0"/>
    <w:rsid w:val="00B94969"/>
    <w:rsid w:val="00B95FE0"/>
    <w:rsid w:val="00B96B73"/>
    <w:rsid w:val="00B97237"/>
    <w:rsid w:val="00B975FA"/>
    <w:rsid w:val="00B9796D"/>
    <w:rsid w:val="00B97D91"/>
    <w:rsid w:val="00BA2C64"/>
    <w:rsid w:val="00BA3554"/>
    <w:rsid w:val="00BA61EE"/>
    <w:rsid w:val="00BA632C"/>
    <w:rsid w:val="00BA7FAD"/>
    <w:rsid w:val="00BB1A5D"/>
    <w:rsid w:val="00BB1C9B"/>
    <w:rsid w:val="00BB3575"/>
    <w:rsid w:val="00BB4ADD"/>
    <w:rsid w:val="00BB500A"/>
    <w:rsid w:val="00BB52F9"/>
    <w:rsid w:val="00BB5444"/>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0F06"/>
    <w:rsid w:val="00BD18E5"/>
    <w:rsid w:val="00BD2920"/>
    <w:rsid w:val="00BD3B55"/>
    <w:rsid w:val="00BD4817"/>
    <w:rsid w:val="00BD4E16"/>
    <w:rsid w:val="00BD4EE3"/>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9C7"/>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C90"/>
    <w:rsid w:val="00C062F2"/>
    <w:rsid w:val="00C06A36"/>
    <w:rsid w:val="00C105F6"/>
    <w:rsid w:val="00C11929"/>
    <w:rsid w:val="00C122A6"/>
    <w:rsid w:val="00C132F1"/>
    <w:rsid w:val="00C14561"/>
    <w:rsid w:val="00C14F1A"/>
    <w:rsid w:val="00C156C3"/>
    <w:rsid w:val="00C15BC3"/>
    <w:rsid w:val="00C16602"/>
    <w:rsid w:val="00C16F3F"/>
    <w:rsid w:val="00C17414"/>
    <w:rsid w:val="00C2043B"/>
    <w:rsid w:val="00C207A1"/>
    <w:rsid w:val="00C2151D"/>
    <w:rsid w:val="00C22421"/>
    <w:rsid w:val="00C232E0"/>
    <w:rsid w:val="00C23B1B"/>
    <w:rsid w:val="00C23D48"/>
    <w:rsid w:val="00C23F1D"/>
    <w:rsid w:val="00C24256"/>
    <w:rsid w:val="00C253F8"/>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0EC8"/>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0BD"/>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6C8D"/>
    <w:rsid w:val="00C67C0A"/>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1AF"/>
    <w:rsid w:val="00CA4510"/>
    <w:rsid w:val="00CA4AB2"/>
    <w:rsid w:val="00CA54EA"/>
    <w:rsid w:val="00CA5671"/>
    <w:rsid w:val="00CA5B8D"/>
    <w:rsid w:val="00CA5DD1"/>
    <w:rsid w:val="00CA770E"/>
    <w:rsid w:val="00CA7F13"/>
    <w:rsid w:val="00CB0129"/>
    <w:rsid w:val="00CB0901"/>
    <w:rsid w:val="00CB0ADE"/>
    <w:rsid w:val="00CB28D9"/>
    <w:rsid w:val="00CB3CB1"/>
    <w:rsid w:val="00CB41AB"/>
    <w:rsid w:val="00CB4C1E"/>
    <w:rsid w:val="00CB5290"/>
    <w:rsid w:val="00CB57BB"/>
    <w:rsid w:val="00CB5EFD"/>
    <w:rsid w:val="00CB68EF"/>
    <w:rsid w:val="00CB71A2"/>
    <w:rsid w:val="00CB759C"/>
    <w:rsid w:val="00CB79A4"/>
    <w:rsid w:val="00CC056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367"/>
    <w:rsid w:val="00CE3A99"/>
    <w:rsid w:val="00CE4D1D"/>
    <w:rsid w:val="00CE7B83"/>
    <w:rsid w:val="00CE7BF1"/>
    <w:rsid w:val="00CF0D0D"/>
    <w:rsid w:val="00CF12EE"/>
    <w:rsid w:val="00CF1653"/>
    <w:rsid w:val="00CF1742"/>
    <w:rsid w:val="00CF2191"/>
    <w:rsid w:val="00CF2304"/>
    <w:rsid w:val="00CF258F"/>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9D6"/>
    <w:rsid w:val="00D04B17"/>
    <w:rsid w:val="00D05A4D"/>
    <w:rsid w:val="00D05F06"/>
    <w:rsid w:val="00D104E6"/>
    <w:rsid w:val="00D10B0C"/>
    <w:rsid w:val="00D11611"/>
    <w:rsid w:val="00D129E8"/>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32C"/>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3B42"/>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0C21"/>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FF7"/>
    <w:rsid w:val="00DA687B"/>
    <w:rsid w:val="00DA6C97"/>
    <w:rsid w:val="00DB01A7"/>
    <w:rsid w:val="00DB0602"/>
    <w:rsid w:val="00DB2BCC"/>
    <w:rsid w:val="00DB3E17"/>
    <w:rsid w:val="00DB41B7"/>
    <w:rsid w:val="00DB4273"/>
    <w:rsid w:val="00DB4CC7"/>
    <w:rsid w:val="00DB4EFF"/>
    <w:rsid w:val="00DB64C8"/>
    <w:rsid w:val="00DB6D02"/>
    <w:rsid w:val="00DC0154"/>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CE8"/>
    <w:rsid w:val="00DE5B89"/>
    <w:rsid w:val="00DE65EA"/>
    <w:rsid w:val="00DE7A2A"/>
    <w:rsid w:val="00DE7B31"/>
    <w:rsid w:val="00DE7F8F"/>
    <w:rsid w:val="00DF11C4"/>
    <w:rsid w:val="00DF1625"/>
    <w:rsid w:val="00DF19A1"/>
    <w:rsid w:val="00DF5182"/>
    <w:rsid w:val="00DF68A6"/>
    <w:rsid w:val="00E01503"/>
    <w:rsid w:val="00E01DB2"/>
    <w:rsid w:val="00E020C1"/>
    <w:rsid w:val="00E02F60"/>
    <w:rsid w:val="00E038DA"/>
    <w:rsid w:val="00E040F0"/>
    <w:rsid w:val="00E04109"/>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807"/>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AD1"/>
    <w:rsid w:val="00E80E53"/>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350"/>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FD1"/>
    <w:rsid w:val="00EB25F3"/>
    <w:rsid w:val="00EB2AE8"/>
    <w:rsid w:val="00EB35E7"/>
    <w:rsid w:val="00EB395D"/>
    <w:rsid w:val="00EB42B2"/>
    <w:rsid w:val="00EB487B"/>
    <w:rsid w:val="00EB4E62"/>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8E1"/>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9F7"/>
    <w:rsid w:val="00EE5A09"/>
    <w:rsid w:val="00EE7019"/>
    <w:rsid w:val="00EE73A8"/>
    <w:rsid w:val="00EE7A99"/>
    <w:rsid w:val="00EF056B"/>
    <w:rsid w:val="00EF124E"/>
    <w:rsid w:val="00EF2159"/>
    <w:rsid w:val="00EF24C7"/>
    <w:rsid w:val="00EF273B"/>
    <w:rsid w:val="00EF2954"/>
    <w:rsid w:val="00EF2B43"/>
    <w:rsid w:val="00EF2C78"/>
    <w:rsid w:val="00EF352E"/>
    <w:rsid w:val="00EF3662"/>
    <w:rsid w:val="00EF4630"/>
    <w:rsid w:val="00EF4BBA"/>
    <w:rsid w:val="00EF6526"/>
    <w:rsid w:val="00EF6DF2"/>
    <w:rsid w:val="00EF7868"/>
    <w:rsid w:val="00F00C96"/>
    <w:rsid w:val="00F01D1E"/>
    <w:rsid w:val="00F025FC"/>
    <w:rsid w:val="00F02DBC"/>
    <w:rsid w:val="00F03133"/>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25B8"/>
    <w:rsid w:val="00F23100"/>
    <w:rsid w:val="00F23A51"/>
    <w:rsid w:val="00F242D7"/>
    <w:rsid w:val="00F24327"/>
    <w:rsid w:val="00F24898"/>
    <w:rsid w:val="00F24A51"/>
    <w:rsid w:val="00F24E9E"/>
    <w:rsid w:val="00F25B39"/>
    <w:rsid w:val="00F26162"/>
    <w:rsid w:val="00F263B3"/>
    <w:rsid w:val="00F269EF"/>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244"/>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5C8"/>
    <w:rsid w:val="00FC283C"/>
    <w:rsid w:val="00FC31D8"/>
    <w:rsid w:val="00FC4412"/>
    <w:rsid w:val="00FC4575"/>
    <w:rsid w:val="00FC4B16"/>
    <w:rsid w:val="00FC5FA5"/>
    <w:rsid w:val="00FC6150"/>
    <w:rsid w:val="00FC6B2B"/>
    <w:rsid w:val="00FC730D"/>
    <w:rsid w:val="00FC74EB"/>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117"/>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5B3"/>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6304CA"/>
  <w15:docId w15:val="{DEAA3EAC-536F-4558-ACA6-6FE548DAF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Heading2Spacing3pt">
    <w:name w:val="Heading #2 + Spacing 3 pt"/>
    <w:rsid w:val="00ED08E1"/>
    <w:rPr>
      <w:rFonts w:ascii="Tahoma" w:eastAsia="Tahoma" w:hAnsi="Tahoma" w:cs="Tahoma"/>
      <w:b/>
      <w:bCs/>
      <w:i w:val="0"/>
      <w:iCs w:val="0"/>
      <w:smallCaps w:val="0"/>
      <w:strike w:val="0"/>
      <w:color w:val="000000"/>
      <w:spacing w:val="70"/>
      <w:w w:val="100"/>
      <w:position w:val="0"/>
      <w:sz w:val="17"/>
      <w:szCs w:val="17"/>
      <w:u w:val="none"/>
      <w:lang w:val="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5150">
      <w:bodyDiv w:val="1"/>
      <w:marLeft w:val="0"/>
      <w:marRight w:val="0"/>
      <w:marTop w:val="0"/>
      <w:marBottom w:val="0"/>
      <w:divBdr>
        <w:top w:val="none" w:sz="0" w:space="0" w:color="auto"/>
        <w:left w:val="none" w:sz="0" w:space="0" w:color="auto"/>
        <w:bottom w:val="none" w:sz="0" w:space="0" w:color="auto"/>
        <w:right w:val="none" w:sz="0" w:space="0" w:color="auto"/>
      </w:divBdr>
    </w:div>
    <w:div w:id="2144284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3334679">
      <w:bodyDiv w:val="1"/>
      <w:marLeft w:val="0"/>
      <w:marRight w:val="0"/>
      <w:marTop w:val="0"/>
      <w:marBottom w:val="0"/>
      <w:divBdr>
        <w:top w:val="none" w:sz="0" w:space="0" w:color="auto"/>
        <w:left w:val="none" w:sz="0" w:space="0" w:color="auto"/>
        <w:bottom w:val="none" w:sz="0" w:space="0" w:color="auto"/>
        <w:right w:val="none" w:sz="0" w:space="0" w:color="auto"/>
      </w:divBdr>
    </w:div>
    <w:div w:id="61754336">
      <w:bodyDiv w:val="1"/>
      <w:marLeft w:val="0"/>
      <w:marRight w:val="0"/>
      <w:marTop w:val="0"/>
      <w:marBottom w:val="0"/>
      <w:divBdr>
        <w:top w:val="none" w:sz="0" w:space="0" w:color="auto"/>
        <w:left w:val="none" w:sz="0" w:space="0" w:color="auto"/>
        <w:bottom w:val="none" w:sz="0" w:space="0" w:color="auto"/>
        <w:right w:val="none" w:sz="0" w:space="0" w:color="auto"/>
      </w:divBdr>
    </w:div>
    <w:div w:id="79372768">
      <w:bodyDiv w:val="1"/>
      <w:marLeft w:val="0"/>
      <w:marRight w:val="0"/>
      <w:marTop w:val="0"/>
      <w:marBottom w:val="0"/>
      <w:divBdr>
        <w:top w:val="none" w:sz="0" w:space="0" w:color="auto"/>
        <w:left w:val="none" w:sz="0" w:space="0" w:color="auto"/>
        <w:bottom w:val="none" w:sz="0" w:space="0" w:color="auto"/>
        <w:right w:val="none" w:sz="0" w:space="0" w:color="auto"/>
      </w:divBdr>
    </w:div>
    <w:div w:id="79374150">
      <w:bodyDiv w:val="1"/>
      <w:marLeft w:val="0"/>
      <w:marRight w:val="0"/>
      <w:marTop w:val="0"/>
      <w:marBottom w:val="0"/>
      <w:divBdr>
        <w:top w:val="none" w:sz="0" w:space="0" w:color="auto"/>
        <w:left w:val="none" w:sz="0" w:space="0" w:color="auto"/>
        <w:bottom w:val="none" w:sz="0" w:space="0" w:color="auto"/>
        <w:right w:val="none" w:sz="0" w:space="0" w:color="auto"/>
      </w:divBdr>
    </w:div>
    <w:div w:id="93091438">
      <w:bodyDiv w:val="1"/>
      <w:marLeft w:val="0"/>
      <w:marRight w:val="0"/>
      <w:marTop w:val="0"/>
      <w:marBottom w:val="0"/>
      <w:divBdr>
        <w:top w:val="none" w:sz="0" w:space="0" w:color="auto"/>
        <w:left w:val="none" w:sz="0" w:space="0" w:color="auto"/>
        <w:bottom w:val="none" w:sz="0" w:space="0" w:color="auto"/>
        <w:right w:val="none" w:sz="0" w:space="0" w:color="auto"/>
      </w:divBdr>
    </w:div>
    <w:div w:id="103691297">
      <w:bodyDiv w:val="1"/>
      <w:marLeft w:val="0"/>
      <w:marRight w:val="0"/>
      <w:marTop w:val="0"/>
      <w:marBottom w:val="0"/>
      <w:divBdr>
        <w:top w:val="none" w:sz="0" w:space="0" w:color="auto"/>
        <w:left w:val="none" w:sz="0" w:space="0" w:color="auto"/>
        <w:bottom w:val="none" w:sz="0" w:space="0" w:color="auto"/>
        <w:right w:val="none" w:sz="0" w:space="0" w:color="auto"/>
      </w:divBdr>
    </w:div>
    <w:div w:id="108472400">
      <w:bodyDiv w:val="1"/>
      <w:marLeft w:val="0"/>
      <w:marRight w:val="0"/>
      <w:marTop w:val="0"/>
      <w:marBottom w:val="0"/>
      <w:divBdr>
        <w:top w:val="none" w:sz="0" w:space="0" w:color="auto"/>
        <w:left w:val="none" w:sz="0" w:space="0" w:color="auto"/>
        <w:bottom w:val="none" w:sz="0" w:space="0" w:color="auto"/>
        <w:right w:val="none" w:sz="0" w:space="0" w:color="auto"/>
      </w:divBdr>
    </w:div>
    <w:div w:id="112213381">
      <w:bodyDiv w:val="1"/>
      <w:marLeft w:val="0"/>
      <w:marRight w:val="0"/>
      <w:marTop w:val="0"/>
      <w:marBottom w:val="0"/>
      <w:divBdr>
        <w:top w:val="none" w:sz="0" w:space="0" w:color="auto"/>
        <w:left w:val="none" w:sz="0" w:space="0" w:color="auto"/>
        <w:bottom w:val="none" w:sz="0" w:space="0" w:color="auto"/>
        <w:right w:val="none" w:sz="0" w:space="0" w:color="auto"/>
      </w:divBdr>
    </w:div>
    <w:div w:id="163669346">
      <w:bodyDiv w:val="1"/>
      <w:marLeft w:val="0"/>
      <w:marRight w:val="0"/>
      <w:marTop w:val="0"/>
      <w:marBottom w:val="0"/>
      <w:divBdr>
        <w:top w:val="none" w:sz="0" w:space="0" w:color="auto"/>
        <w:left w:val="none" w:sz="0" w:space="0" w:color="auto"/>
        <w:bottom w:val="none" w:sz="0" w:space="0" w:color="auto"/>
        <w:right w:val="none" w:sz="0" w:space="0" w:color="auto"/>
      </w:divBdr>
    </w:div>
    <w:div w:id="182520786">
      <w:bodyDiv w:val="1"/>
      <w:marLeft w:val="0"/>
      <w:marRight w:val="0"/>
      <w:marTop w:val="0"/>
      <w:marBottom w:val="0"/>
      <w:divBdr>
        <w:top w:val="none" w:sz="0" w:space="0" w:color="auto"/>
        <w:left w:val="none" w:sz="0" w:space="0" w:color="auto"/>
        <w:bottom w:val="none" w:sz="0" w:space="0" w:color="auto"/>
        <w:right w:val="none" w:sz="0" w:space="0" w:color="auto"/>
      </w:divBdr>
    </w:div>
    <w:div w:id="211966981">
      <w:bodyDiv w:val="1"/>
      <w:marLeft w:val="0"/>
      <w:marRight w:val="0"/>
      <w:marTop w:val="0"/>
      <w:marBottom w:val="0"/>
      <w:divBdr>
        <w:top w:val="none" w:sz="0" w:space="0" w:color="auto"/>
        <w:left w:val="none" w:sz="0" w:space="0" w:color="auto"/>
        <w:bottom w:val="none" w:sz="0" w:space="0" w:color="auto"/>
        <w:right w:val="none" w:sz="0" w:space="0" w:color="auto"/>
      </w:divBdr>
    </w:div>
    <w:div w:id="214853964">
      <w:bodyDiv w:val="1"/>
      <w:marLeft w:val="0"/>
      <w:marRight w:val="0"/>
      <w:marTop w:val="0"/>
      <w:marBottom w:val="0"/>
      <w:divBdr>
        <w:top w:val="none" w:sz="0" w:space="0" w:color="auto"/>
        <w:left w:val="none" w:sz="0" w:space="0" w:color="auto"/>
        <w:bottom w:val="none" w:sz="0" w:space="0" w:color="auto"/>
        <w:right w:val="none" w:sz="0" w:space="0" w:color="auto"/>
      </w:divBdr>
    </w:div>
    <w:div w:id="215436145">
      <w:bodyDiv w:val="1"/>
      <w:marLeft w:val="0"/>
      <w:marRight w:val="0"/>
      <w:marTop w:val="0"/>
      <w:marBottom w:val="0"/>
      <w:divBdr>
        <w:top w:val="none" w:sz="0" w:space="0" w:color="auto"/>
        <w:left w:val="none" w:sz="0" w:space="0" w:color="auto"/>
        <w:bottom w:val="none" w:sz="0" w:space="0" w:color="auto"/>
        <w:right w:val="none" w:sz="0" w:space="0" w:color="auto"/>
      </w:divBdr>
    </w:div>
    <w:div w:id="218981579">
      <w:bodyDiv w:val="1"/>
      <w:marLeft w:val="0"/>
      <w:marRight w:val="0"/>
      <w:marTop w:val="0"/>
      <w:marBottom w:val="0"/>
      <w:divBdr>
        <w:top w:val="none" w:sz="0" w:space="0" w:color="auto"/>
        <w:left w:val="none" w:sz="0" w:space="0" w:color="auto"/>
        <w:bottom w:val="none" w:sz="0" w:space="0" w:color="auto"/>
        <w:right w:val="none" w:sz="0" w:space="0" w:color="auto"/>
      </w:divBdr>
    </w:div>
    <w:div w:id="220868575">
      <w:bodyDiv w:val="1"/>
      <w:marLeft w:val="0"/>
      <w:marRight w:val="0"/>
      <w:marTop w:val="0"/>
      <w:marBottom w:val="0"/>
      <w:divBdr>
        <w:top w:val="none" w:sz="0" w:space="0" w:color="auto"/>
        <w:left w:val="none" w:sz="0" w:space="0" w:color="auto"/>
        <w:bottom w:val="none" w:sz="0" w:space="0" w:color="auto"/>
        <w:right w:val="none" w:sz="0" w:space="0" w:color="auto"/>
      </w:divBdr>
    </w:div>
    <w:div w:id="230846975">
      <w:bodyDiv w:val="1"/>
      <w:marLeft w:val="0"/>
      <w:marRight w:val="0"/>
      <w:marTop w:val="0"/>
      <w:marBottom w:val="0"/>
      <w:divBdr>
        <w:top w:val="none" w:sz="0" w:space="0" w:color="auto"/>
        <w:left w:val="none" w:sz="0" w:space="0" w:color="auto"/>
        <w:bottom w:val="none" w:sz="0" w:space="0" w:color="auto"/>
        <w:right w:val="none" w:sz="0" w:space="0" w:color="auto"/>
      </w:divBdr>
    </w:div>
    <w:div w:id="232157980">
      <w:bodyDiv w:val="1"/>
      <w:marLeft w:val="0"/>
      <w:marRight w:val="0"/>
      <w:marTop w:val="0"/>
      <w:marBottom w:val="0"/>
      <w:divBdr>
        <w:top w:val="none" w:sz="0" w:space="0" w:color="auto"/>
        <w:left w:val="none" w:sz="0" w:space="0" w:color="auto"/>
        <w:bottom w:val="none" w:sz="0" w:space="0" w:color="auto"/>
        <w:right w:val="none" w:sz="0" w:space="0" w:color="auto"/>
      </w:divBdr>
    </w:div>
    <w:div w:id="236943434">
      <w:bodyDiv w:val="1"/>
      <w:marLeft w:val="0"/>
      <w:marRight w:val="0"/>
      <w:marTop w:val="0"/>
      <w:marBottom w:val="0"/>
      <w:divBdr>
        <w:top w:val="none" w:sz="0" w:space="0" w:color="auto"/>
        <w:left w:val="none" w:sz="0" w:space="0" w:color="auto"/>
        <w:bottom w:val="none" w:sz="0" w:space="0" w:color="auto"/>
        <w:right w:val="none" w:sz="0" w:space="0" w:color="auto"/>
      </w:divBdr>
    </w:div>
    <w:div w:id="251818712">
      <w:bodyDiv w:val="1"/>
      <w:marLeft w:val="0"/>
      <w:marRight w:val="0"/>
      <w:marTop w:val="0"/>
      <w:marBottom w:val="0"/>
      <w:divBdr>
        <w:top w:val="none" w:sz="0" w:space="0" w:color="auto"/>
        <w:left w:val="none" w:sz="0" w:space="0" w:color="auto"/>
        <w:bottom w:val="none" w:sz="0" w:space="0" w:color="auto"/>
        <w:right w:val="none" w:sz="0" w:space="0" w:color="auto"/>
      </w:divBdr>
    </w:div>
    <w:div w:id="262614950">
      <w:bodyDiv w:val="1"/>
      <w:marLeft w:val="0"/>
      <w:marRight w:val="0"/>
      <w:marTop w:val="0"/>
      <w:marBottom w:val="0"/>
      <w:divBdr>
        <w:top w:val="none" w:sz="0" w:space="0" w:color="auto"/>
        <w:left w:val="none" w:sz="0" w:space="0" w:color="auto"/>
        <w:bottom w:val="none" w:sz="0" w:space="0" w:color="auto"/>
        <w:right w:val="none" w:sz="0" w:space="0" w:color="auto"/>
      </w:divBdr>
    </w:div>
    <w:div w:id="265115740">
      <w:bodyDiv w:val="1"/>
      <w:marLeft w:val="0"/>
      <w:marRight w:val="0"/>
      <w:marTop w:val="0"/>
      <w:marBottom w:val="0"/>
      <w:divBdr>
        <w:top w:val="none" w:sz="0" w:space="0" w:color="auto"/>
        <w:left w:val="none" w:sz="0" w:space="0" w:color="auto"/>
        <w:bottom w:val="none" w:sz="0" w:space="0" w:color="auto"/>
        <w:right w:val="none" w:sz="0" w:space="0" w:color="auto"/>
      </w:divBdr>
    </w:div>
    <w:div w:id="268926717">
      <w:bodyDiv w:val="1"/>
      <w:marLeft w:val="0"/>
      <w:marRight w:val="0"/>
      <w:marTop w:val="0"/>
      <w:marBottom w:val="0"/>
      <w:divBdr>
        <w:top w:val="none" w:sz="0" w:space="0" w:color="auto"/>
        <w:left w:val="none" w:sz="0" w:space="0" w:color="auto"/>
        <w:bottom w:val="none" w:sz="0" w:space="0" w:color="auto"/>
        <w:right w:val="none" w:sz="0" w:space="0" w:color="auto"/>
      </w:divBdr>
    </w:div>
    <w:div w:id="270816920">
      <w:bodyDiv w:val="1"/>
      <w:marLeft w:val="0"/>
      <w:marRight w:val="0"/>
      <w:marTop w:val="0"/>
      <w:marBottom w:val="0"/>
      <w:divBdr>
        <w:top w:val="none" w:sz="0" w:space="0" w:color="auto"/>
        <w:left w:val="none" w:sz="0" w:space="0" w:color="auto"/>
        <w:bottom w:val="none" w:sz="0" w:space="0" w:color="auto"/>
        <w:right w:val="none" w:sz="0" w:space="0" w:color="auto"/>
      </w:divBdr>
    </w:div>
    <w:div w:id="273830343">
      <w:bodyDiv w:val="1"/>
      <w:marLeft w:val="0"/>
      <w:marRight w:val="0"/>
      <w:marTop w:val="0"/>
      <w:marBottom w:val="0"/>
      <w:divBdr>
        <w:top w:val="none" w:sz="0" w:space="0" w:color="auto"/>
        <w:left w:val="none" w:sz="0" w:space="0" w:color="auto"/>
        <w:bottom w:val="none" w:sz="0" w:space="0" w:color="auto"/>
        <w:right w:val="none" w:sz="0" w:space="0" w:color="auto"/>
      </w:divBdr>
    </w:div>
    <w:div w:id="27486628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2663712">
      <w:bodyDiv w:val="1"/>
      <w:marLeft w:val="0"/>
      <w:marRight w:val="0"/>
      <w:marTop w:val="0"/>
      <w:marBottom w:val="0"/>
      <w:divBdr>
        <w:top w:val="none" w:sz="0" w:space="0" w:color="auto"/>
        <w:left w:val="none" w:sz="0" w:space="0" w:color="auto"/>
        <w:bottom w:val="none" w:sz="0" w:space="0" w:color="auto"/>
        <w:right w:val="none" w:sz="0" w:space="0" w:color="auto"/>
      </w:divBdr>
    </w:div>
    <w:div w:id="309292557">
      <w:bodyDiv w:val="1"/>
      <w:marLeft w:val="0"/>
      <w:marRight w:val="0"/>
      <w:marTop w:val="0"/>
      <w:marBottom w:val="0"/>
      <w:divBdr>
        <w:top w:val="none" w:sz="0" w:space="0" w:color="auto"/>
        <w:left w:val="none" w:sz="0" w:space="0" w:color="auto"/>
        <w:bottom w:val="none" w:sz="0" w:space="0" w:color="auto"/>
        <w:right w:val="none" w:sz="0" w:space="0" w:color="auto"/>
      </w:divBdr>
    </w:div>
    <w:div w:id="319117179">
      <w:bodyDiv w:val="1"/>
      <w:marLeft w:val="0"/>
      <w:marRight w:val="0"/>
      <w:marTop w:val="0"/>
      <w:marBottom w:val="0"/>
      <w:divBdr>
        <w:top w:val="none" w:sz="0" w:space="0" w:color="auto"/>
        <w:left w:val="none" w:sz="0" w:space="0" w:color="auto"/>
        <w:bottom w:val="none" w:sz="0" w:space="0" w:color="auto"/>
        <w:right w:val="none" w:sz="0" w:space="0" w:color="auto"/>
      </w:divBdr>
    </w:div>
    <w:div w:id="326134662">
      <w:bodyDiv w:val="1"/>
      <w:marLeft w:val="0"/>
      <w:marRight w:val="0"/>
      <w:marTop w:val="0"/>
      <w:marBottom w:val="0"/>
      <w:divBdr>
        <w:top w:val="none" w:sz="0" w:space="0" w:color="auto"/>
        <w:left w:val="none" w:sz="0" w:space="0" w:color="auto"/>
        <w:bottom w:val="none" w:sz="0" w:space="0" w:color="auto"/>
        <w:right w:val="none" w:sz="0" w:space="0" w:color="auto"/>
      </w:divBdr>
    </w:div>
    <w:div w:id="348334849">
      <w:bodyDiv w:val="1"/>
      <w:marLeft w:val="0"/>
      <w:marRight w:val="0"/>
      <w:marTop w:val="0"/>
      <w:marBottom w:val="0"/>
      <w:divBdr>
        <w:top w:val="none" w:sz="0" w:space="0" w:color="auto"/>
        <w:left w:val="none" w:sz="0" w:space="0" w:color="auto"/>
        <w:bottom w:val="none" w:sz="0" w:space="0" w:color="auto"/>
        <w:right w:val="none" w:sz="0" w:space="0" w:color="auto"/>
      </w:divBdr>
    </w:div>
    <w:div w:id="352801500">
      <w:bodyDiv w:val="1"/>
      <w:marLeft w:val="0"/>
      <w:marRight w:val="0"/>
      <w:marTop w:val="0"/>
      <w:marBottom w:val="0"/>
      <w:divBdr>
        <w:top w:val="none" w:sz="0" w:space="0" w:color="auto"/>
        <w:left w:val="none" w:sz="0" w:space="0" w:color="auto"/>
        <w:bottom w:val="none" w:sz="0" w:space="0" w:color="auto"/>
        <w:right w:val="none" w:sz="0" w:space="0" w:color="auto"/>
      </w:divBdr>
    </w:div>
    <w:div w:id="354229328">
      <w:bodyDiv w:val="1"/>
      <w:marLeft w:val="0"/>
      <w:marRight w:val="0"/>
      <w:marTop w:val="0"/>
      <w:marBottom w:val="0"/>
      <w:divBdr>
        <w:top w:val="none" w:sz="0" w:space="0" w:color="auto"/>
        <w:left w:val="none" w:sz="0" w:space="0" w:color="auto"/>
        <w:bottom w:val="none" w:sz="0" w:space="0" w:color="auto"/>
        <w:right w:val="none" w:sz="0" w:space="0" w:color="auto"/>
      </w:divBdr>
    </w:div>
    <w:div w:id="35638878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1095579">
      <w:bodyDiv w:val="1"/>
      <w:marLeft w:val="0"/>
      <w:marRight w:val="0"/>
      <w:marTop w:val="0"/>
      <w:marBottom w:val="0"/>
      <w:divBdr>
        <w:top w:val="none" w:sz="0" w:space="0" w:color="auto"/>
        <w:left w:val="none" w:sz="0" w:space="0" w:color="auto"/>
        <w:bottom w:val="none" w:sz="0" w:space="0" w:color="auto"/>
        <w:right w:val="none" w:sz="0" w:space="0" w:color="auto"/>
      </w:divBdr>
    </w:div>
    <w:div w:id="398328688">
      <w:bodyDiv w:val="1"/>
      <w:marLeft w:val="0"/>
      <w:marRight w:val="0"/>
      <w:marTop w:val="0"/>
      <w:marBottom w:val="0"/>
      <w:divBdr>
        <w:top w:val="none" w:sz="0" w:space="0" w:color="auto"/>
        <w:left w:val="none" w:sz="0" w:space="0" w:color="auto"/>
        <w:bottom w:val="none" w:sz="0" w:space="0" w:color="auto"/>
        <w:right w:val="none" w:sz="0" w:space="0" w:color="auto"/>
      </w:divBdr>
    </w:div>
    <w:div w:id="401028153">
      <w:bodyDiv w:val="1"/>
      <w:marLeft w:val="0"/>
      <w:marRight w:val="0"/>
      <w:marTop w:val="0"/>
      <w:marBottom w:val="0"/>
      <w:divBdr>
        <w:top w:val="none" w:sz="0" w:space="0" w:color="auto"/>
        <w:left w:val="none" w:sz="0" w:space="0" w:color="auto"/>
        <w:bottom w:val="none" w:sz="0" w:space="0" w:color="auto"/>
        <w:right w:val="none" w:sz="0" w:space="0" w:color="auto"/>
      </w:divBdr>
    </w:div>
    <w:div w:id="422842550">
      <w:bodyDiv w:val="1"/>
      <w:marLeft w:val="0"/>
      <w:marRight w:val="0"/>
      <w:marTop w:val="0"/>
      <w:marBottom w:val="0"/>
      <w:divBdr>
        <w:top w:val="none" w:sz="0" w:space="0" w:color="auto"/>
        <w:left w:val="none" w:sz="0" w:space="0" w:color="auto"/>
        <w:bottom w:val="none" w:sz="0" w:space="0" w:color="auto"/>
        <w:right w:val="none" w:sz="0" w:space="0" w:color="auto"/>
      </w:divBdr>
    </w:div>
    <w:div w:id="429546549">
      <w:bodyDiv w:val="1"/>
      <w:marLeft w:val="0"/>
      <w:marRight w:val="0"/>
      <w:marTop w:val="0"/>
      <w:marBottom w:val="0"/>
      <w:divBdr>
        <w:top w:val="none" w:sz="0" w:space="0" w:color="auto"/>
        <w:left w:val="none" w:sz="0" w:space="0" w:color="auto"/>
        <w:bottom w:val="none" w:sz="0" w:space="0" w:color="auto"/>
        <w:right w:val="none" w:sz="0" w:space="0" w:color="auto"/>
      </w:divBdr>
    </w:div>
    <w:div w:id="436995497">
      <w:bodyDiv w:val="1"/>
      <w:marLeft w:val="0"/>
      <w:marRight w:val="0"/>
      <w:marTop w:val="0"/>
      <w:marBottom w:val="0"/>
      <w:divBdr>
        <w:top w:val="none" w:sz="0" w:space="0" w:color="auto"/>
        <w:left w:val="none" w:sz="0" w:space="0" w:color="auto"/>
        <w:bottom w:val="none" w:sz="0" w:space="0" w:color="auto"/>
        <w:right w:val="none" w:sz="0" w:space="0" w:color="auto"/>
      </w:divBdr>
    </w:div>
    <w:div w:id="44322909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51940899">
      <w:bodyDiv w:val="1"/>
      <w:marLeft w:val="0"/>
      <w:marRight w:val="0"/>
      <w:marTop w:val="0"/>
      <w:marBottom w:val="0"/>
      <w:divBdr>
        <w:top w:val="none" w:sz="0" w:space="0" w:color="auto"/>
        <w:left w:val="none" w:sz="0" w:space="0" w:color="auto"/>
        <w:bottom w:val="none" w:sz="0" w:space="0" w:color="auto"/>
        <w:right w:val="none" w:sz="0" w:space="0" w:color="auto"/>
      </w:divBdr>
    </w:div>
    <w:div w:id="457067458">
      <w:bodyDiv w:val="1"/>
      <w:marLeft w:val="0"/>
      <w:marRight w:val="0"/>
      <w:marTop w:val="0"/>
      <w:marBottom w:val="0"/>
      <w:divBdr>
        <w:top w:val="none" w:sz="0" w:space="0" w:color="auto"/>
        <w:left w:val="none" w:sz="0" w:space="0" w:color="auto"/>
        <w:bottom w:val="none" w:sz="0" w:space="0" w:color="auto"/>
        <w:right w:val="none" w:sz="0" w:space="0" w:color="auto"/>
      </w:divBdr>
    </w:div>
    <w:div w:id="47148514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3527238">
      <w:bodyDiv w:val="1"/>
      <w:marLeft w:val="0"/>
      <w:marRight w:val="0"/>
      <w:marTop w:val="0"/>
      <w:marBottom w:val="0"/>
      <w:divBdr>
        <w:top w:val="none" w:sz="0" w:space="0" w:color="auto"/>
        <w:left w:val="none" w:sz="0" w:space="0" w:color="auto"/>
        <w:bottom w:val="none" w:sz="0" w:space="0" w:color="auto"/>
        <w:right w:val="none" w:sz="0" w:space="0" w:color="auto"/>
      </w:divBdr>
    </w:div>
    <w:div w:id="478113226">
      <w:bodyDiv w:val="1"/>
      <w:marLeft w:val="0"/>
      <w:marRight w:val="0"/>
      <w:marTop w:val="0"/>
      <w:marBottom w:val="0"/>
      <w:divBdr>
        <w:top w:val="none" w:sz="0" w:space="0" w:color="auto"/>
        <w:left w:val="none" w:sz="0" w:space="0" w:color="auto"/>
        <w:bottom w:val="none" w:sz="0" w:space="0" w:color="auto"/>
        <w:right w:val="none" w:sz="0" w:space="0" w:color="auto"/>
      </w:divBdr>
    </w:div>
    <w:div w:id="493031552">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7618084">
      <w:bodyDiv w:val="1"/>
      <w:marLeft w:val="0"/>
      <w:marRight w:val="0"/>
      <w:marTop w:val="0"/>
      <w:marBottom w:val="0"/>
      <w:divBdr>
        <w:top w:val="none" w:sz="0" w:space="0" w:color="auto"/>
        <w:left w:val="none" w:sz="0" w:space="0" w:color="auto"/>
        <w:bottom w:val="none" w:sz="0" w:space="0" w:color="auto"/>
        <w:right w:val="none" w:sz="0" w:space="0" w:color="auto"/>
      </w:divBdr>
    </w:div>
    <w:div w:id="515772121">
      <w:bodyDiv w:val="1"/>
      <w:marLeft w:val="0"/>
      <w:marRight w:val="0"/>
      <w:marTop w:val="0"/>
      <w:marBottom w:val="0"/>
      <w:divBdr>
        <w:top w:val="none" w:sz="0" w:space="0" w:color="auto"/>
        <w:left w:val="none" w:sz="0" w:space="0" w:color="auto"/>
        <w:bottom w:val="none" w:sz="0" w:space="0" w:color="auto"/>
        <w:right w:val="none" w:sz="0" w:space="0" w:color="auto"/>
      </w:divBdr>
    </w:div>
    <w:div w:id="546064212">
      <w:bodyDiv w:val="1"/>
      <w:marLeft w:val="0"/>
      <w:marRight w:val="0"/>
      <w:marTop w:val="0"/>
      <w:marBottom w:val="0"/>
      <w:divBdr>
        <w:top w:val="none" w:sz="0" w:space="0" w:color="auto"/>
        <w:left w:val="none" w:sz="0" w:space="0" w:color="auto"/>
        <w:bottom w:val="none" w:sz="0" w:space="0" w:color="auto"/>
        <w:right w:val="none" w:sz="0" w:space="0" w:color="auto"/>
      </w:divBdr>
    </w:div>
    <w:div w:id="556286407">
      <w:bodyDiv w:val="1"/>
      <w:marLeft w:val="0"/>
      <w:marRight w:val="0"/>
      <w:marTop w:val="0"/>
      <w:marBottom w:val="0"/>
      <w:divBdr>
        <w:top w:val="none" w:sz="0" w:space="0" w:color="auto"/>
        <w:left w:val="none" w:sz="0" w:space="0" w:color="auto"/>
        <w:bottom w:val="none" w:sz="0" w:space="0" w:color="auto"/>
        <w:right w:val="none" w:sz="0" w:space="0" w:color="auto"/>
      </w:divBdr>
    </w:div>
    <w:div w:id="579679425">
      <w:bodyDiv w:val="1"/>
      <w:marLeft w:val="0"/>
      <w:marRight w:val="0"/>
      <w:marTop w:val="0"/>
      <w:marBottom w:val="0"/>
      <w:divBdr>
        <w:top w:val="none" w:sz="0" w:space="0" w:color="auto"/>
        <w:left w:val="none" w:sz="0" w:space="0" w:color="auto"/>
        <w:bottom w:val="none" w:sz="0" w:space="0" w:color="auto"/>
        <w:right w:val="none" w:sz="0" w:space="0" w:color="auto"/>
      </w:divBdr>
    </w:div>
    <w:div w:id="581136290">
      <w:bodyDiv w:val="1"/>
      <w:marLeft w:val="0"/>
      <w:marRight w:val="0"/>
      <w:marTop w:val="0"/>
      <w:marBottom w:val="0"/>
      <w:divBdr>
        <w:top w:val="none" w:sz="0" w:space="0" w:color="auto"/>
        <w:left w:val="none" w:sz="0" w:space="0" w:color="auto"/>
        <w:bottom w:val="none" w:sz="0" w:space="0" w:color="auto"/>
        <w:right w:val="none" w:sz="0" w:space="0" w:color="auto"/>
      </w:divBdr>
    </w:div>
    <w:div w:id="584342949">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23196068">
      <w:bodyDiv w:val="1"/>
      <w:marLeft w:val="0"/>
      <w:marRight w:val="0"/>
      <w:marTop w:val="0"/>
      <w:marBottom w:val="0"/>
      <w:divBdr>
        <w:top w:val="none" w:sz="0" w:space="0" w:color="auto"/>
        <w:left w:val="none" w:sz="0" w:space="0" w:color="auto"/>
        <w:bottom w:val="none" w:sz="0" w:space="0" w:color="auto"/>
        <w:right w:val="none" w:sz="0" w:space="0" w:color="auto"/>
      </w:divBdr>
    </w:div>
    <w:div w:id="649679843">
      <w:bodyDiv w:val="1"/>
      <w:marLeft w:val="0"/>
      <w:marRight w:val="0"/>
      <w:marTop w:val="0"/>
      <w:marBottom w:val="0"/>
      <w:divBdr>
        <w:top w:val="none" w:sz="0" w:space="0" w:color="auto"/>
        <w:left w:val="none" w:sz="0" w:space="0" w:color="auto"/>
        <w:bottom w:val="none" w:sz="0" w:space="0" w:color="auto"/>
        <w:right w:val="none" w:sz="0" w:space="0" w:color="auto"/>
      </w:divBdr>
    </w:div>
    <w:div w:id="661932001">
      <w:bodyDiv w:val="1"/>
      <w:marLeft w:val="0"/>
      <w:marRight w:val="0"/>
      <w:marTop w:val="0"/>
      <w:marBottom w:val="0"/>
      <w:divBdr>
        <w:top w:val="none" w:sz="0" w:space="0" w:color="auto"/>
        <w:left w:val="none" w:sz="0" w:space="0" w:color="auto"/>
        <w:bottom w:val="none" w:sz="0" w:space="0" w:color="auto"/>
        <w:right w:val="none" w:sz="0" w:space="0" w:color="auto"/>
      </w:divBdr>
    </w:div>
    <w:div w:id="671840553">
      <w:bodyDiv w:val="1"/>
      <w:marLeft w:val="0"/>
      <w:marRight w:val="0"/>
      <w:marTop w:val="0"/>
      <w:marBottom w:val="0"/>
      <w:divBdr>
        <w:top w:val="none" w:sz="0" w:space="0" w:color="auto"/>
        <w:left w:val="none" w:sz="0" w:space="0" w:color="auto"/>
        <w:bottom w:val="none" w:sz="0" w:space="0" w:color="auto"/>
        <w:right w:val="none" w:sz="0" w:space="0" w:color="auto"/>
      </w:divBdr>
    </w:div>
    <w:div w:id="675886059">
      <w:bodyDiv w:val="1"/>
      <w:marLeft w:val="0"/>
      <w:marRight w:val="0"/>
      <w:marTop w:val="0"/>
      <w:marBottom w:val="0"/>
      <w:divBdr>
        <w:top w:val="none" w:sz="0" w:space="0" w:color="auto"/>
        <w:left w:val="none" w:sz="0" w:space="0" w:color="auto"/>
        <w:bottom w:val="none" w:sz="0" w:space="0" w:color="auto"/>
        <w:right w:val="none" w:sz="0" w:space="0" w:color="auto"/>
      </w:divBdr>
    </w:div>
    <w:div w:id="682249344">
      <w:bodyDiv w:val="1"/>
      <w:marLeft w:val="0"/>
      <w:marRight w:val="0"/>
      <w:marTop w:val="0"/>
      <w:marBottom w:val="0"/>
      <w:divBdr>
        <w:top w:val="none" w:sz="0" w:space="0" w:color="auto"/>
        <w:left w:val="none" w:sz="0" w:space="0" w:color="auto"/>
        <w:bottom w:val="none" w:sz="0" w:space="0" w:color="auto"/>
        <w:right w:val="none" w:sz="0" w:space="0" w:color="auto"/>
      </w:divBdr>
    </w:div>
    <w:div w:id="691151637">
      <w:bodyDiv w:val="1"/>
      <w:marLeft w:val="0"/>
      <w:marRight w:val="0"/>
      <w:marTop w:val="0"/>
      <w:marBottom w:val="0"/>
      <w:divBdr>
        <w:top w:val="none" w:sz="0" w:space="0" w:color="auto"/>
        <w:left w:val="none" w:sz="0" w:space="0" w:color="auto"/>
        <w:bottom w:val="none" w:sz="0" w:space="0" w:color="auto"/>
        <w:right w:val="none" w:sz="0" w:space="0" w:color="auto"/>
      </w:divBdr>
    </w:div>
    <w:div w:id="707754408">
      <w:bodyDiv w:val="1"/>
      <w:marLeft w:val="0"/>
      <w:marRight w:val="0"/>
      <w:marTop w:val="0"/>
      <w:marBottom w:val="0"/>
      <w:divBdr>
        <w:top w:val="none" w:sz="0" w:space="0" w:color="auto"/>
        <w:left w:val="none" w:sz="0" w:space="0" w:color="auto"/>
        <w:bottom w:val="none" w:sz="0" w:space="0" w:color="auto"/>
        <w:right w:val="none" w:sz="0" w:space="0" w:color="auto"/>
      </w:divBdr>
    </w:div>
    <w:div w:id="715276037">
      <w:bodyDiv w:val="1"/>
      <w:marLeft w:val="0"/>
      <w:marRight w:val="0"/>
      <w:marTop w:val="0"/>
      <w:marBottom w:val="0"/>
      <w:divBdr>
        <w:top w:val="none" w:sz="0" w:space="0" w:color="auto"/>
        <w:left w:val="none" w:sz="0" w:space="0" w:color="auto"/>
        <w:bottom w:val="none" w:sz="0" w:space="0" w:color="auto"/>
        <w:right w:val="none" w:sz="0" w:space="0" w:color="auto"/>
      </w:divBdr>
    </w:div>
    <w:div w:id="766729071">
      <w:bodyDiv w:val="1"/>
      <w:marLeft w:val="0"/>
      <w:marRight w:val="0"/>
      <w:marTop w:val="0"/>
      <w:marBottom w:val="0"/>
      <w:divBdr>
        <w:top w:val="none" w:sz="0" w:space="0" w:color="auto"/>
        <w:left w:val="none" w:sz="0" w:space="0" w:color="auto"/>
        <w:bottom w:val="none" w:sz="0" w:space="0" w:color="auto"/>
        <w:right w:val="none" w:sz="0" w:space="0" w:color="auto"/>
      </w:divBdr>
    </w:div>
    <w:div w:id="783353798">
      <w:bodyDiv w:val="1"/>
      <w:marLeft w:val="0"/>
      <w:marRight w:val="0"/>
      <w:marTop w:val="0"/>
      <w:marBottom w:val="0"/>
      <w:divBdr>
        <w:top w:val="none" w:sz="0" w:space="0" w:color="auto"/>
        <w:left w:val="none" w:sz="0" w:space="0" w:color="auto"/>
        <w:bottom w:val="none" w:sz="0" w:space="0" w:color="auto"/>
        <w:right w:val="none" w:sz="0" w:space="0" w:color="auto"/>
      </w:divBdr>
    </w:div>
    <w:div w:id="790436795">
      <w:bodyDiv w:val="1"/>
      <w:marLeft w:val="0"/>
      <w:marRight w:val="0"/>
      <w:marTop w:val="0"/>
      <w:marBottom w:val="0"/>
      <w:divBdr>
        <w:top w:val="none" w:sz="0" w:space="0" w:color="auto"/>
        <w:left w:val="none" w:sz="0" w:space="0" w:color="auto"/>
        <w:bottom w:val="none" w:sz="0" w:space="0" w:color="auto"/>
        <w:right w:val="none" w:sz="0" w:space="0" w:color="auto"/>
      </w:divBdr>
    </w:div>
    <w:div w:id="810055930">
      <w:bodyDiv w:val="1"/>
      <w:marLeft w:val="0"/>
      <w:marRight w:val="0"/>
      <w:marTop w:val="0"/>
      <w:marBottom w:val="0"/>
      <w:divBdr>
        <w:top w:val="none" w:sz="0" w:space="0" w:color="auto"/>
        <w:left w:val="none" w:sz="0" w:space="0" w:color="auto"/>
        <w:bottom w:val="none" w:sz="0" w:space="0" w:color="auto"/>
        <w:right w:val="none" w:sz="0" w:space="0" w:color="auto"/>
      </w:divBdr>
    </w:div>
    <w:div w:id="830634238">
      <w:bodyDiv w:val="1"/>
      <w:marLeft w:val="0"/>
      <w:marRight w:val="0"/>
      <w:marTop w:val="0"/>
      <w:marBottom w:val="0"/>
      <w:divBdr>
        <w:top w:val="none" w:sz="0" w:space="0" w:color="auto"/>
        <w:left w:val="none" w:sz="0" w:space="0" w:color="auto"/>
        <w:bottom w:val="none" w:sz="0" w:space="0" w:color="auto"/>
        <w:right w:val="none" w:sz="0" w:space="0" w:color="auto"/>
      </w:divBdr>
    </w:div>
    <w:div w:id="861287016">
      <w:bodyDiv w:val="1"/>
      <w:marLeft w:val="0"/>
      <w:marRight w:val="0"/>
      <w:marTop w:val="0"/>
      <w:marBottom w:val="0"/>
      <w:divBdr>
        <w:top w:val="none" w:sz="0" w:space="0" w:color="auto"/>
        <w:left w:val="none" w:sz="0" w:space="0" w:color="auto"/>
        <w:bottom w:val="none" w:sz="0" w:space="0" w:color="auto"/>
        <w:right w:val="none" w:sz="0" w:space="0" w:color="auto"/>
      </w:divBdr>
    </w:div>
    <w:div w:id="873620498">
      <w:bodyDiv w:val="1"/>
      <w:marLeft w:val="0"/>
      <w:marRight w:val="0"/>
      <w:marTop w:val="0"/>
      <w:marBottom w:val="0"/>
      <w:divBdr>
        <w:top w:val="none" w:sz="0" w:space="0" w:color="auto"/>
        <w:left w:val="none" w:sz="0" w:space="0" w:color="auto"/>
        <w:bottom w:val="none" w:sz="0" w:space="0" w:color="auto"/>
        <w:right w:val="none" w:sz="0" w:space="0" w:color="auto"/>
      </w:divBdr>
    </w:div>
    <w:div w:id="900017379">
      <w:bodyDiv w:val="1"/>
      <w:marLeft w:val="0"/>
      <w:marRight w:val="0"/>
      <w:marTop w:val="0"/>
      <w:marBottom w:val="0"/>
      <w:divBdr>
        <w:top w:val="none" w:sz="0" w:space="0" w:color="auto"/>
        <w:left w:val="none" w:sz="0" w:space="0" w:color="auto"/>
        <w:bottom w:val="none" w:sz="0" w:space="0" w:color="auto"/>
        <w:right w:val="none" w:sz="0" w:space="0" w:color="auto"/>
      </w:divBdr>
    </w:div>
    <w:div w:id="919562114">
      <w:bodyDiv w:val="1"/>
      <w:marLeft w:val="0"/>
      <w:marRight w:val="0"/>
      <w:marTop w:val="0"/>
      <w:marBottom w:val="0"/>
      <w:divBdr>
        <w:top w:val="none" w:sz="0" w:space="0" w:color="auto"/>
        <w:left w:val="none" w:sz="0" w:space="0" w:color="auto"/>
        <w:bottom w:val="none" w:sz="0" w:space="0" w:color="auto"/>
        <w:right w:val="none" w:sz="0" w:space="0" w:color="auto"/>
      </w:divBdr>
    </w:div>
    <w:div w:id="935594981">
      <w:bodyDiv w:val="1"/>
      <w:marLeft w:val="0"/>
      <w:marRight w:val="0"/>
      <w:marTop w:val="0"/>
      <w:marBottom w:val="0"/>
      <w:divBdr>
        <w:top w:val="none" w:sz="0" w:space="0" w:color="auto"/>
        <w:left w:val="none" w:sz="0" w:space="0" w:color="auto"/>
        <w:bottom w:val="none" w:sz="0" w:space="0" w:color="auto"/>
        <w:right w:val="none" w:sz="0" w:space="0" w:color="auto"/>
      </w:divBdr>
    </w:div>
    <w:div w:id="937715959">
      <w:bodyDiv w:val="1"/>
      <w:marLeft w:val="0"/>
      <w:marRight w:val="0"/>
      <w:marTop w:val="0"/>
      <w:marBottom w:val="0"/>
      <w:divBdr>
        <w:top w:val="none" w:sz="0" w:space="0" w:color="auto"/>
        <w:left w:val="none" w:sz="0" w:space="0" w:color="auto"/>
        <w:bottom w:val="none" w:sz="0" w:space="0" w:color="auto"/>
        <w:right w:val="none" w:sz="0" w:space="0" w:color="auto"/>
      </w:divBdr>
    </w:div>
    <w:div w:id="952133961">
      <w:bodyDiv w:val="1"/>
      <w:marLeft w:val="0"/>
      <w:marRight w:val="0"/>
      <w:marTop w:val="0"/>
      <w:marBottom w:val="0"/>
      <w:divBdr>
        <w:top w:val="none" w:sz="0" w:space="0" w:color="auto"/>
        <w:left w:val="none" w:sz="0" w:space="0" w:color="auto"/>
        <w:bottom w:val="none" w:sz="0" w:space="0" w:color="auto"/>
        <w:right w:val="none" w:sz="0" w:space="0" w:color="auto"/>
      </w:divBdr>
    </w:div>
    <w:div w:id="960183192">
      <w:bodyDiv w:val="1"/>
      <w:marLeft w:val="0"/>
      <w:marRight w:val="0"/>
      <w:marTop w:val="0"/>
      <w:marBottom w:val="0"/>
      <w:divBdr>
        <w:top w:val="none" w:sz="0" w:space="0" w:color="auto"/>
        <w:left w:val="none" w:sz="0" w:space="0" w:color="auto"/>
        <w:bottom w:val="none" w:sz="0" w:space="0" w:color="auto"/>
        <w:right w:val="none" w:sz="0" w:space="0" w:color="auto"/>
      </w:divBdr>
    </w:div>
    <w:div w:id="972905572">
      <w:bodyDiv w:val="1"/>
      <w:marLeft w:val="0"/>
      <w:marRight w:val="0"/>
      <w:marTop w:val="0"/>
      <w:marBottom w:val="0"/>
      <w:divBdr>
        <w:top w:val="none" w:sz="0" w:space="0" w:color="auto"/>
        <w:left w:val="none" w:sz="0" w:space="0" w:color="auto"/>
        <w:bottom w:val="none" w:sz="0" w:space="0" w:color="auto"/>
        <w:right w:val="none" w:sz="0" w:space="0" w:color="auto"/>
      </w:divBdr>
    </w:div>
    <w:div w:id="988829135">
      <w:bodyDiv w:val="1"/>
      <w:marLeft w:val="0"/>
      <w:marRight w:val="0"/>
      <w:marTop w:val="0"/>
      <w:marBottom w:val="0"/>
      <w:divBdr>
        <w:top w:val="none" w:sz="0" w:space="0" w:color="auto"/>
        <w:left w:val="none" w:sz="0" w:space="0" w:color="auto"/>
        <w:bottom w:val="none" w:sz="0" w:space="0" w:color="auto"/>
        <w:right w:val="none" w:sz="0" w:space="0" w:color="auto"/>
      </w:divBdr>
    </w:div>
    <w:div w:id="992758916">
      <w:bodyDiv w:val="1"/>
      <w:marLeft w:val="0"/>
      <w:marRight w:val="0"/>
      <w:marTop w:val="0"/>
      <w:marBottom w:val="0"/>
      <w:divBdr>
        <w:top w:val="none" w:sz="0" w:space="0" w:color="auto"/>
        <w:left w:val="none" w:sz="0" w:space="0" w:color="auto"/>
        <w:bottom w:val="none" w:sz="0" w:space="0" w:color="auto"/>
        <w:right w:val="none" w:sz="0" w:space="0" w:color="auto"/>
      </w:divBdr>
    </w:div>
    <w:div w:id="998922331">
      <w:bodyDiv w:val="1"/>
      <w:marLeft w:val="0"/>
      <w:marRight w:val="0"/>
      <w:marTop w:val="0"/>
      <w:marBottom w:val="0"/>
      <w:divBdr>
        <w:top w:val="none" w:sz="0" w:space="0" w:color="auto"/>
        <w:left w:val="none" w:sz="0" w:space="0" w:color="auto"/>
        <w:bottom w:val="none" w:sz="0" w:space="0" w:color="auto"/>
        <w:right w:val="none" w:sz="0" w:space="0" w:color="auto"/>
      </w:divBdr>
    </w:div>
    <w:div w:id="1001276301">
      <w:bodyDiv w:val="1"/>
      <w:marLeft w:val="0"/>
      <w:marRight w:val="0"/>
      <w:marTop w:val="0"/>
      <w:marBottom w:val="0"/>
      <w:divBdr>
        <w:top w:val="none" w:sz="0" w:space="0" w:color="auto"/>
        <w:left w:val="none" w:sz="0" w:space="0" w:color="auto"/>
        <w:bottom w:val="none" w:sz="0" w:space="0" w:color="auto"/>
        <w:right w:val="none" w:sz="0" w:space="0" w:color="auto"/>
      </w:divBdr>
    </w:div>
    <w:div w:id="1002198375">
      <w:bodyDiv w:val="1"/>
      <w:marLeft w:val="0"/>
      <w:marRight w:val="0"/>
      <w:marTop w:val="0"/>
      <w:marBottom w:val="0"/>
      <w:divBdr>
        <w:top w:val="none" w:sz="0" w:space="0" w:color="auto"/>
        <w:left w:val="none" w:sz="0" w:space="0" w:color="auto"/>
        <w:bottom w:val="none" w:sz="0" w:space="0" w:color="auto"/>
        <w:right w:val="none" w:sz="0" w:space="0" w:color="auto"/>
      </w:divBdr>
    </w:div>
    <w:div w:id="1003095208">
      <w:bodyDiv w:val="1"/>
      <w:marLeft w:val="0"/>
      <w:marRight w:val="0"/>
      <w:marTop w:val="0"/>
      <w:marBottom w:val="0"/>
      <w:divBdr>
        <w:top w:val="none" w:sz="0" w:space="0" w:color="auto"/>
        <w:left w:val="none" w:sz="0" w:space="0" w:color="auto"/>
        <w:bottom w:val="none" w:sz="0" w:space="0" w:color="auto"/>
        <w:right w:val="none" w:sz="0" w:space="0" w:color="auto"/>
      </w:divBdr>
    </w:div>
    <w:div w:id="1011877634">
      <w:bodyDiv w:val="1"/>
      <w:marLeft w:val="0"/>
      <w:marRight w:val="0"/>
      <w:marTop w:val="0"/>
      <w:marBottom w:val="0"/>
      <w:divBdr>
        <w:top w:val="none" w:sz="0" w:space="0" w:color="auto"/>
        <w:left w:val="none" w:sz="0" w:space="0" w:color="auto"/>
        <w:bottom w:val="none" w:sz="0" w:space="0" w:color="auto"/>
        <w:right w:val="none" w:sz="0" w:space="0" w:color="auto"/>
      </w:divBdr>
    </w:div>
    <w:div w:id="1014726117">
      <w:bodyDiv w:val="1"/>
      <w:marLeft w:val="0"/>
      <w:marRight w:val="0"/>
      <w:marTop w:val="0"/>
      <w:marBottom w:val="0"/>
      <w:divBdr>
        <w:top w:val="none" w:sz="0" w:space="0" w:color="auto"/>
        <w:left w:val="none" w:sz="0" w:space="0" w:color="auto"/>
        <w:bottom w:val="none" w:sz="0" w:space="0" w:color="auto"/>
        <w:right w:val="none" w:sz="0" w:space="0" w:color="auto"/>
      </w:divBdr>
    </w:div>
    <w:div w:id="1017080526">
      <w:bodyDiv w:val="1"/>
      <w:marLeft w:val="0"/>
      <w:marRight w:val="0"/>
      <w:marTop w:val="0"/>
      <w:marBottom w:val="0"/>
      <w:divBdr>
        <w:top w:val="none" w:sz="0" w:space="0" w:color="auto"/>
        <w:left w:val="none" w:sz="0" w:space="0" w:color="auto"/>
        <w:bottom w:val="none" w:sz="0" w:space="0" w:color="auto"/>
        <w:right w:val="none" w:sz="0" w:space="0" w:color="auto"/>
      </w:divBdr>
    </w:div>
    <w:div w:id="1043946661">
      <w:bodyDiv w:val="1"/>
      <w:marLeft w:val="0"/>
      <w:marRight w:val="0"/>
      <w:marTop w:val="0"/>
      <w:marBottom w:val="0"/>
      <w:divBdr>
        <w:top w:val="none" w:sz="0" w:space="0" w:color="auto"/>
        <w:left w:val="none" w:sz="0" w:space="0" w:color="auto"/>
        <w:bottom w:val="none" w:sz="0" w:space="0" w:color="auto"/>
        <w:right w:val="none" w:sz="0" w:space="0" w:color="auto"/>
      </w:divBdr>
    </w:div>
    <w:div w:id="1050298921">
      <w:bodyDiv w:val="1"/>
      <w:marLeft w:val="0"/>
      <w:marRight w:val="0"/>
      <w:marTop w:val="0"/>
      <w:marBottom w:val="0"/>
      <w:divBdr>
        <w:top w:val="none" w:sz="0" w:space="0" w:color="auto"/>
        <w:left w:val="none" w:sz="0" w:space="0" w:color="auto"/>
        <w:bottom w:val="none" w:sz="0" w:space="0" w:color="auto"/>
        <w:right w:val="none" w:sz="0" w:space="0" w:color="auto"/>
      </w:divBdr>
    </w:div>
    <w:div w:id="1076589783">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8530474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0660816">
      <w:bodyDiv w:val="1"/>
      <w:marLeft w:val="0"/>
      <w:marRight w:val="0"/>
      <w:marTop w:val="0"/>
      <w:marBottom w:val="0"/>
      <w:divBdr>
        <w:top w:val="none" w:sz="0" w:space="0" w:color="auto"/>
        <w:left w:val="none" w:sz="0" w:space="0" w:color="auto"/>
        <w:bottom w:val="none" w:sz="0" w:space="0" w:color="auto"/>
        <w:right w:val="none" w:sz="0" w:space="0" w:color="auto"/>
      </w:divBdr>
    </w:div>
    <w:div w:id="1129279100">
      <w:bodyDiv w:val="1"/>
      <w:marLeft w:val="0"/>
      <w:marRight w:val="0"/>
      <w:marTop w:val="0"/>
      <w:marBottom w:val="0"/>
      <w:divBdr>
        <w:top w:val="none" w:sz="0" w:space="0" w:color="auto"/>
        <w:left w:val="none" w:sz="0" w:space="0" w:color="auto"/>
        <w:bottom w:val="none" w:sz="0" w:space="0" w:color="auto"/>
        <w:right w:val="none" w:sz="0" w:space="0" w:color="auto"/>
      </w:divBdr>
    </w:div>
    <w:div w:id="1135222812">
      <w:bodyDiv w:val="1"/>
      <w:marLeft w:val="0"/>
      <w:marRight w:val="0"/>
      <w:marTop w:val="0"/>
      <w:marBottom w:val="0"/>
      <w:divBdr>
        <w:top w:val="none" w:sz="0" w:space="0" w:color="auto"/>
        <w:left w:val="none" w:sz="0" w:space="0" w:color="auto"/>
        <w:bottom w:val="none" w:sz="0" w:space="0" w:color="auto"/>
        <w:right w:val="none" w:sz="0" w:space="0" w:color="auto"/>
      </w:divBdr>
    </w:div>
    <w:div w:id="1137987740">
      <w:bodyDiv w:val="1"/>
      <w:marLeft w:val="0"/>
      <w:marRight w:val="0"/>
      <w:marTop w:val="0"/>
      <w:marBottom w:val="0"/>
      <w:divBdr>
        <w:top w:val="none" w:sz="0" w:space="0" w:color="auto"/>
        <w:left w:val="none" w:sz="0" w:space="0" w:color="auto"/>
        <w:bottom w:val="none" w:sz="0" w:space="0" w:color="auto"/>
        <w:right w:val="none" w:sz="0" w:space="0" w:color="auto"/>
      </w:divBdr>
    </w:div>
    <w:div w:id="1148788484">
      <w:bodyDiv w:val="1"/>
      <w:marLeft w:val="0"/>
      <w:marRight w:val="0"/>
      <w:marTop w:val="0"/>
      <w:marBottom w:val="0"/>
      <w:divBdr>
        <w:top w:val="none" w:sz="0" w:space="0" w:color="auto"/>
        <w:left w:val="none" w:sz="0" w:space="0" w:color="auto"/>
        <w:bottom w:val="none" w:sz="0" w:space="0" w:color="auto"/>
        <w:right w:val="none" w:sz="0" w:space="0" w:color="auto"/>
      </w:divBdr>
    </w:div>
    <w:div w:id="1159735426">
      <w:bodyDiv w:val="1"/>
      <w:marLeft w:val="0"/>
      <w:marRight w:val="0"/>
      <w:marTop w:val="0"/>
      <w:marBottom w:val="0"/>
      <w:divBdr>
        <w:top w:val="none" w:sz="0" w:space="0" w:color="auto"/>
        <w:left w:val="none" w:sz="0" w:space="0" w:color="auto"/>
        <w:bottom w:val="none" w:sz="0" w:space="0" w:color="auto"/>
        <w:right w:val="none" w:sz="0" w:space="0" w:color="auto"/>
      </w:divBdr>
    </w:div>
    <w:div w:id="1160654183">
      <w:bodyDiv w:val="1"/>
      <w:marLeft w:val="0"/>
      <w:marRight w:val="0"/>
      <w:marTop w:val="0"/>
      <w:marBottom w:val="0"/>
      <w:divBdr>
        <w:top w:val="none" w:sz="0" w:space="0" w:color="auto"/>
        <w:left w:val="none" w:sz="0" w:space="0" w:color="auto"/>
        <w:bottom w:val="none" w:sz="0" w:space="0" w:color="auto"/>
        <w:right w:val="none" w:sz="0" w:space="0" w:color="auto"/>
      </w:divBdr>
    </w:div>
    <w:div w:id="1173422362">
      <w:bodyDiv w:val="1"/>
      <w:marLeft w:val="0"/>
      <w:marRight w:val="0"/>
      <w:marTop w:val="0"/>
      <w:marBottom w:val="0"/>
      <w:divBdr>
        <w:top w:val="none" w:sz="0" w:space="0" w:color="auto"/>
        <w:left w:val="none" w:sz="0" w:space="0" w:color="auto"/>
        <w:bottom w:val="none" w:sz="0" w:space="0" w:color="auto"/>
        <w:right w:val="none" w:sz="0" w:space="0" w:color="auto"/>
      </w:divBdr>
    </w:div>
    <w:div w:id="1186292206">
      <w:bodyDiv w:val="1"/>
      <w:marLeft w:val="0"/>
      <w:marRight w:val="0"/>
      <w:marTop w:val="0"/>
      <w:marBottom w:val="0"/>
      <w:divBdr>
        <w:top w:val="none" w:sz="0" w:space="0" w:color="auto"/>
        <w:left w:val="none" w:sz="0" w:space="0" w:color="auto"/>
        <w:bottom w:val="none" w:sz="0" w:space="0" w:color="auto"/>
        <w:right w:val="none" w:sz="0" w:space="0" w:color="auto"/>
      </w:divBdr>
    </w:div>
    <w:div w:id="1203979051">
      <w:bodyDiv w:val="1"/>
      <w:marLeft w:val="0"/>
      <w:marRight w:val="0"/>
      <w:marTop w:val="0"/>
      <w:marBottom w:val="0"/>
      <w:divBdr>
        <w:top w:val="none" w:sz="0" w:space="0" w:color="auto"/>
        <w:left w:val="none" w:sz="0" w:space="0" w:color="auto"/>
        <w:bottom w:val="none" w:sz="0" w:space="0" w:color="auto"/>
        <w:right w:val="none" w:sz="0" w:space="0" w:color="auto"/>
      </w:divBdr>
    </w:div>
    <w:div w:id="1210413699">
      <w:bodyDiv w:val="1"/>
      <w:marLeft w:val="0"/>
      <w:marRight w:val="0"/>
      <w:marTop w:val="0"/>
      <w:marBottom w:val="0"/>
      <w:divBdr>
        <w:top w:val="none" w:sz="0" w:space="0" w:color="auto"/>
        <w:left w:val="none" w:sz="0" w:space="0" w:color="auto"/>
        <w:bottom w:val="none" w:sz="0" w:space="0" w:color="auto"/>
        <w:right w:val="none" w:sz="0" w:space="0" w:color="auto"/>
      </w:divBdr>
    </w:div>
    <w:div w:id="1216234964">
      <w:bodyDiv w:val="1"/>
      <w:marLeft w:val="0"/>
      <w:marRight w:val="0"/>
      <w:marTop w:val="0"/>
      <w:marBottom w:val="0"/>
      <w:divBdr>
        <w:top w:val="none" w:sz="0" w:space="0" w:color="auto"/>
        <w:left w:val="none" w:sz="0" w:space="0" w:color="auto"/>
        <w:bottom w:val="none" w:sz="0" w:space="0" w:color="auto"/>
        <w:right w:val="none" w:sz="0" w:space="0" w:color="auto"/>
      </w:divBdr>
    </w:div>
    <w:div w:id="1220823222">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5801765">
      <w:bodyDiv w:val="1"/>
      <w:marLeft w:val="0"/>
      <w:marRight w:val="0"/>
      <w:marTop w:val="0"/>
      <w:marBottom w:val="0"/>
      <w:divBdr>
        <w:top w:val="none" w:sz="0" w:space="0" w:color="auto"/>
        <w:left w:val="none" w:sz="0" w:space="0" w:color="auto"/>
        <w:bottom w:val="none" w:sz="0" w:space="0" w:color="auto"/>
        <w:right w:val="none" w:sz="0" w:space="0" w:color="auto"/>
      </w:divBdr>
    </w:div>
    <w:div w:id="1229537657">
      <w:bodyDiv w:val="1"/>
      <w:marLeft w:val="0"/>
      <w:marRight w:val="0"/>
      <w:marTop w:val="0"/>
      <w:marBottom w:val="0"/>
      <w:divBdr>
        <w:top w:val="none" w:sz="0" w:space="0" w:color="auto"/>
        <w:left w:val="none" w:sz="0" w:space="0" w:color="auto"/>
        <w:bottom w:val="none" w:sz="0" w:space="0" w:color="auto"/>
        <w:right w:val="none" w:sz="0" w:space="0" w:color="auto"/>
      </w:divBdr>
    </w:div>
    <w:div w:id="1234779991">
      <w:bodyDiv w:val="1"/>
      <w:marLeft w:val="0"/>
      <w:marRight w:val="0"/>
      <w:marTop w:val="0"/>
      <w:marBottom w:val="0"/>
      <w:divBdr>
        <w:top w:val="none" w:sz="0" w:space="0" w:color="auto"/>
        <w:left w:val="none" w:sz="0" w:space="0" w:color="auto"/>
        <w:bottom w:val="none" w:sz="0" w:space="0" w:color="auto"/>
        <w:right w:val="none" w:sz="0" w:space="0" w:color="auto"/>
      </w:divBdr>
    </w:div>
    <w:div w:id="1236282822">
      <w:bodyDiv w:val="1"/>
      <w:marLeft w:val="0"/>
      <w:marRight w:val="0"/>
      <w:marTop w:val="0"/>
      <w:marBottom w:val="0"/>
      <w:divBdr>
        <w:top w:val="none" w:sz="0" w:space="0" w:color="auto"/>
        <w:left w:val="none" w:sz="0" w:space="0" w:color="auto"/>
        <w:bottom w:val="none" w:sz="0" w:space="0" w:color="auto"/>
        <w:right w:val="none" w:sz="0" w:space="0" w:color="auto"/>
      </w:divBdr>
    </w:div>
    <w:div w:id="1243298050">
      <w:bodyDiv w:val="1"/>
      <w:marLeft w:val="0"/>
      <w:marRight w:val="0"/>
      <w:marTop w:val="0"/>
      <w:marBottom w:val="0"/>
      <w:divBdr>
        <w:top w:val="none" w:sz="0" w:space="0" w:color="auto"/>
        <w:left w:val="none" w:sz="0" w:space="0" w:color="auto"/>
        <w:bottom w:val="none" w:sz="0" w:space="0" w:color="auto"/>
        <w:right w:val="none" w:sz="0" w:space="0" w:color="auto"/>
      </w:divBdr>
    </w:div>
    <w:div w:id="1244415039">
      <w:bodyDiv w:val="1"/>
      <w:marLeft w:val="0"/>
      <w:marRight w:val="0"/>
      <w:marTop w:val="0"/>
      <w:marBottom w:val="0"/>
      <w:divBdr>
        <w:top w:val="none" w:sz="0" w:space="0" w:color="auto"/>
        <w:left w:val="none" w:sz="0" w:space="0" w:color="auto"/>
        <w:bottom w:val="none" w:sz="0" w:space="0" w:color="auto"/>
        <w:right w:val="none" w:sz="0" w:space="0" w:color="auto"/>
      </w:divBdr>
    </w:div>
    <w:div w:id="1245804133">
      <w:bodyDiv w:val="1"/>
      <w:marLeft w:val="0"/>
      <w:marRight w:val="0"/>
      <w:marTop w:val="0"/>
      <w:marBottom w:val="0"/>
      <w:divBdr>
        <w:top w:val="none" w:sz="0" w:space="0" w:color="auto"/>
        <w:left w:val="none" w:sz="0" w:space="0" w:color="auto"/>
        <w:bottom w:val="none" w:sz="0" w:space="0" w:color="auto"/>
        <w:right w:val="none" w:sz="0" w:space="0" w:color="auto"/>
      </w:divBdr>
    </w:div>
    <w:div w:id="1252473629">
      <w:bodyDiv w:val="1"/>
      <w:marLeft w:val="0"/>
      <w:marRight w:val="0"/>
      <w:marTop w:val="0"/>
      <w:marBottom w:val="0"/>
      <w:divBdr>
        <w:top w:val="none" w:sz="0" w:space="0" w:color="auto"/>
        <w:left w:val="none" w:sz="0" w:space="0" w:color="auto"/>
        <w:bottom w:val="none" w:sz="0" w:space="0" w:color="auto"/>
        <w:right w:val="none" w:sz="0" w:space="0" w:color="auto"/>
      </w:divBdr>
    </w:div>
    <w:div w:id="1258640137">
      <w:bodyDiv w:val="1"/>
      <w:marLeft w:val="0"/>
      <w:marRight w:val="0"/>
      <w:marTop w:val="0"/>
      <w:marBottom w:val="0"/>
      <w:divBdr>
        <w:top w:val="none" w:sz="0" w:space="0" w:color="auto"/>
        <w:left w:val="none" w:sz="0" w:space="0" w:color="auto"/>
        <w:bottom w:val="none" w:sz="0" w:space="0" w:color="auto"/>
        <w:right w:val="none" w:sz="0" w:space="0" w:color="auto"/>
      </w:divBdr>
    </w:div>
    <w:div w:id="1260064678">
      <w:bodyDiv w:val="1"/>
      <w:marLeft w:val="0"/>
      <w:marRight w:val="0"/>
      <w:marTop w:val="0"/>
      <w:marBottom w:val="0"/>
      <w:divBdr>
        <w:top w:val="none" w:sz="0" w:space="0" w:color="auto"/>
        <w:left w:val="none" w:sz="0" w:space="0" w:color="auto"/>
        <w:bottom w:val="none" w:sz="0" w:space="0" w:color="auto"/>
        <w:right w:val="none" w:sz="0" w:space="0" w:color="auto"/>
      </w:divBdr>
    </w:div>
    <w:div w:id="1272279844">
      <w:bodyDiv w:val="1"/>
      <w:marLeft w:val="0"/>
      <w:marRight w:val="0"/>
      <w:marTop w:val="0"/>
      <w:marBottom w:val="0"/>
      <w:divBdr>
        <w:top w:val="none" w:sz="0" w:space="0" w:color="auto"/>
        <w:left w:val="none" w:sz="0" w:space="0" w:color="auto"/>
        <w:bottom w:val="none" w:sz="0" w:space="0" w:color="auto"/>
        <w:right w:val="none" w:sz="0" w:space="0" w:color="auto"/>
      </w:divBdr>
    </w:div>
    <w:div w:id="1277254639">
      <w:bodyDiv w:val="1"/>
      <w:marLeft w:val="0"/>
      <w:marRight w:val="0"/>
      <w:marTop w:val="0"/>
      <w:marBottom w:val="0"/>
      <w:divBdr>
        <w:top w:val="none" w:sz="0" w:space="0" w:color="auto"/>
        <w:left w:val="none" w:sz="0" w:space="0" w:color="auto"/>
        <w:bottom w:val="none" w:sz="0" w:space="0" w:color="auto"/>
        <w:right w:val="none" w:sz="0" w:space="0" w:color="auto"/>
      </w:divBdr>
    </w:div>
    <w:div w:id="1298535003">
      <w:bodyDiv w:val="1"/>
      <w:marLeft w:val="0"/>
      <w:marRight w:val="0"/>
      <w:marTop w:val="0"/>
      <w:marBottom w:val="0"/>
      <w:divBdr>
        <w:top w:val="none" w:sz="0" w:space="0" w:color="auto"/>
        <w:left w:val="none" w:sz="0" w:space="0" w:color="auto"/>
        <w:bottom w:val="none" w:sz="0" w:space="0" w:color="auto"/>
        <w:right w:val="none" w:sz="0" w:space="0" w:color="auto"/>
      </w:divBdr>
    </w:div>
    <w:div w:id="1302880131">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12366066">
      <w:bodyDiv w:val="1"/>
      <w:marLeft w:val="0"/>
      <w:marRight w:val="0"/>
      <w:marTop w:val="0"/>
      <w:marBottom w:val="0"/>
      <w:divBdr>
        <w:top w:val="none" w:sz="0" w:space="0" w:color="auto"/>
        <w:left w:val="none" w:sz="0" w:space="0" w:color="auto"/>
        <w:bottom w:val="none" w:sz="0" w:space="0" w:color="auto"/>
        <w:right w:val="none" w:sz="0" w:space="0" w:color="auto"/>
      </w:divBdr>
    </w:div>
    <w:div w:id="1323586760">
      <w:bodyDiv w:val="1"/>
      <w:marLeft w:val="0"/>
      <w:marRight w:val="0"/>
      <w:marTop w:val="0"/>
      <w:marBottom w:val="0"/>
      <w:divBdr>
        <w:top w:val="none" w:sz="0" w:space="0" w:color="auto"/>
        <w:left w:val="none" w:sz="0" w:space="0" w:color="auto"/>
        <w:bottom w:val="none" w:sz="0" w:space="0" w:color="auto"/>
        <w:right w:val="none" w:sz="0" w:space="0" w:color="auto"/>
      </w:divBdr>
    </w:div>
    <w:div w:id="1324163381">
      <w:bodyDiv w:val="1"/>
      <w:marLeft w:val="0"/>
      <w:marRight w:val="0"/>
      <w:marTop w:val="0"/>
      <w:marBottom w:val="0"/>
      <w:divBdr>
        <w:top w:val="none" w:sz="0" w:space="0" w:color="auto"/>
        <w:left w:val="none" w:sz="0" w:space="0" w:color="auto"/>
        <w:bottom w:val="none" w:sz="0" w:space="0" w:color="auto"/>
        <w:right w:val="none" w:sz="0" w:space="0" w:color="auto"/>
      </w:divBdr>
    </w:div>
    <w:div w:id="1328554911">
      <w:bodyDiv w:val="1"/>
      <w:marLeft w:val="0"/>
      <w:marRight w:val="0"/>
      <w:marTop w:val="0"/>
      <w:marBottom w:val="0"/>
      <w:divBdr>
        <w:top w:val="none" w:sz="0" w:space="0" w:color="auto"/>
        <w:left w:val="none" w:sz="0" w:space="0" w:color="auto"/>
        <w:bottom w:val="none" w:sz="0" w:space="0" w:color="auto"/>
        <w:right w:val="none" w:sz="0" w:space="0" w:color="auto"/>
      </w:divBdr>
    </w:div>
    <w:div w:id="1347172871">
      <w:bodyDiv w:val="1"/>
      <w:marLeft w:val="0"/>
      <w:marRight w:val="0"/>
      <w:marTop w:val="0"/>
      <w:marBottom w:val="0"/>
      <w:divBdr>
        <w:top w:val="none" w:sz="0" w:space="0" w:color="auto"/>
        <w:left w:val="none" w:sz="0" w:space="0" w:color="auto"/>
        <w:bottom w:val="none" w:sz="0" w:space="0" w:color="auto"/>
        <w:right w:val="none" w:sz="0" w:space="0" w:color="auto"/>
      </w:divBdr>
    </w:div>
    <w:div w:id="1347437865">
      <w:bodyDiv w:val="1"/>
      <w:marLeft w:val="0"/>
      <w:marRight w:val="0"/>
      <w:marTop w:val="0"/>
      <w:marBottom w:val="0"/>
      <w:divBdr>
        <w:top w:val="none" w:sz="0" w:space="0" w:color="auto"/>
        <w:left w:val="none" w:sz="0" w:space="0" w:color="auto"/>
        <w:bottom w:val="none" w:sz="0" w:space="0" w:color="auto"/>
        <w:right w:val="none" w:sz="0" w:space="0" w:color="auto"/>
      </w:divBdr>
    </w:div>
    <w:div w:id="1348753238">
      <w:bodyDiv w:val="1"/>
      <w:marLeft w:val="0"/>
      <w:marRight w:val="0"/>
      <w:marTop w:val="0"/>
      <w:marBottom w:val="0"/>
      <w:divBdr>
        <w:top w:val="none" w:sz="0" w:space="0" w:color="auto"/>
        <w:left w:val="none" w:sz="0" w:space="0" w:color="auto"/>
        <w:bottom w:val="none" w:sz="0" w:space="0" w:color="auto"/>
        <w:right w:val="none" w:sz="0" w:space="0" w:color="auto"/>
      </w:divBdr>
    </w:div>
    <w:div w:id="1356348598">
      <w:bodyDiv w:val="1"/>
      <w:marLeft w:val="0"/>
      <w:marRight w:val="0"/>
      <w:marTop w:val="0"/>
      <w:marBottom w:val="0"/>
      <w:divBdr>
        <w:top w:val="none" w:sz="0" w:space="0" w:color="auto"/>
        <w:left w:val="none" w:sz="0" w:space="0" w:color="auto"/>
        <w:bottom w:val="none" w:sz="0" w:space="0" w:color="auto"/>
        <w:right w:val="none" w:sz="0" w:space="0" w:color="auto"/>
      </w:divBdr>
    </w:div>
    <w:div w:id="1374423584">
      <w:bodyDiv w:val="1"/>
      <w:marLeft w:val="0"/>
      <w:marRight w:val="0"/>
      <w:marTop w:val="0"/>
      <w:marBottom w:val="0"/>
      <w:divBdr>
        <w:top w:val="none" w:sz="0" w:space="0" w:color="auto"/>
        <w:left w:val="none" w:sz="0" w:space="0" w:color="auto"/>
        <w:bottom w:val="none" w:sz="0" w:space="0" w:color="auto"/>
        <w:right w:val="none" w:sz="0" w:space="0" w:color="auto"/>
      </w:divBdr>
    </w:div>
    <w:div w:id="13935766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9981127">
      <w:bodyDiv w:val="1"/>
      <w:marLeft w:val="0"/>
      <w:marRight w:val="0"/>
      <w:marTop w:val="0"/>
      <w:marBottom w:val="0"/>
      <w:divBdr>
        <w:top w:val="none" w:sz="0" w:space="0" w:color="auto"/>
        <w:left w:val="none" w:sz="0" w:space="0" w:color="auto"/>
        <w:bottom w:val="none" w:sz="0" w:space="0" w:color="auto"/>
        <w:right w:val="none" w:sz="0" w:space="0" w:color="auto"/>
      </w:divBdr>
    </w:div>
    <w:div w:id="1402219382">
      <w:bodyDiv w:val="1"/>
      <w:marLeft w:val="0"/>
      <w:marRight w:val="0"/>
      <w:marTop w:val="0"/>
      <w:marBottom w:val="0"/>
      <w:divBdr>
        <w:top w:val="none" w:sz="0" w:space="0" w:color="auto"/>
        <w:left w:val="none" w:sz="0" w:space="0" w:color="auto"/>
        <w:bottom w:val="none" w:sz="0" w:space="0" w:color="auto"/>
        <w:right w:val="none" w:sz="0" w:space="0" w:color="auto"/>
      </w:divBdr>
    </w:div>
    <w:div w:id="1402558602">
      <w:bodyDiv w:val="1"/>
      <w:marLeft w:val="0"/>
      <w:marRight w:val="0"/>
      <w:marTop w:val="0"/>
      <w:marBottom w:val="0"/>
      <w:divBdr>
        <w:top w:val="none" w:sz="0" w:space="0" w:color="auto"/>
        <w:left w:val="none" w:sz="0" w:space="0" w:color="auto"/>
        <w:bottom w:val="none" w:sz="0" w:space="0" w:color="auto"/>
        <w:right w:val="none" w:sz="0" w:space="0" w:color="auto"/>
      </w:divBdr>
    </w:div>
    <w:div w:id="1411123923">
      <w:bodyDiv w:val="1"/>
      <w:marLeft w:val="0"/>
      <w:marRight w:val="0"/>
      <w:marTop w:val="0"/>
      <w:marBottom w:val="0"/>
      <w:divBdr>
        <w:top w:val="none" w:sz="0" w:space="0" w:color="auto"/>
        <w:left w:val="none" w:sz="0" w:space="0" w:color="auto"/>
        <w:bottom w:val="none" w:sz="0" w:space="0" w:color="auto"/>
        <w:right w:val="none" w:sz="0" w:space="0" w:color="auto"/>
      </w:divBdr>
    </w:div>
    <w:div w:id="1421175520">
      <w:bodyDiv w:val="1"/>
      <w:marLeft w:val="0"/>
      <w:marRight w:val="0"/>
      <w:marTop w:val="0"/>
      <w:marBottom w:val="0"/>
      <w:divBdr>
        <w:top w:val="none" w:sz="0" w:space="0" w:color="auto"/>
        <w:left w:val="none" w:sz="0" w:space="0" w:color="auto"/>
        <w:bottom w:val="none" w:sz="0" w:space="0" w:color="auto"/>
        <w:right w:val="none" w:sz="0" w:space="0" w:color="auto"/>
      </w:divBdr>
    </w:div>
    <w:div w:id="1422219433">
      <w:bodyDiv w:val="1"/>
      <w:marLeft w:val="0"/>
      <w:marRight w:val="0"/>
      <w:marTop w:val="0"/>
      <w:marBottom w:val="0"/>
      <w:divBdr>
        <w:top w:val="none" w:sz="0" w:space="0" w:color="auto"/>
        <w:left w:val="none" w:sz="0" w:space="0" w:color="auto"/>
        <w:bottom w:val="none" w:sz="0" w:space="0" w:color="auto"/>
        <w:right w:val="none" w:sz="0" w:space="0" w:color="auto"/>
      </w:divBdr>
    </w:div>
    <w:div w:id="1424718802">
      <w:bodyDiv w:val="1"/>
      <w:marLeft w:val="0"/>
      <w:marRight w:val="0"/>
      <w:marTop w:val="0"/>
      <w:marBottom w:val="0"/>
      <w:divBdr>
        <w:top w:val="none" w:sz="0" w:space="0" w:color="auto"/>
        <w:left w:val="none" w:sz="0" w:space="0" w:color="auto"/>
        <w:bottom w:val="none" w:sz="0" w:space="0" w:color="auto"/>
        <w:right w:val="none" w:sz="0" w:space="0" w:color="auto"/>
      </w:divBdr>
    </w:div>
    <w:div w:id="1426001082">
      <w:bodyDiv w:val="1"/>
      <w:marLeft w:val="0"/>
      <w:marRight w:val="0"/>
      <w:marTop w:val="0"/>
      <w:marBottom w:val="0"/>
      <w:divBdr>
        <w:top w:val="none" w:sz="0" w:space="0" w:color="auto"/>
        <w:left w:val="none" w:sz="0" w:space="0" w:color="auto"/>
        <w:bottom w:val="none" w:sz="0" w:space="0" w:color="auto"/>
        <w:right w:val="none" w:sz="0" w:space="0" w:color="auto"/>
      </w:divBdr>
    </w:div>
    <w:div w:id="1441146894">
      <w:bodyDiv w:val="1"/>
      <w:marLeft w:val="0"/>
      <w:marRight w:val="0"/>
      <w:marTop w:val="0"/>
      <w:marBottom w:val="0"/>
      <w:divBdr>
        <w:top w:val="none" w:sz="0" w:space="0" w:color="auto"/>
        <w:left w:val="none" w:sz="0" w:space="0" w:color="auto"/>
        <w:bottom w:val="none" w:sz="0" w:space="0" w:color="auto"/>
        <w:right w:val="none" w:sz="0" w:space="0" w:color="auto"/>
      </w:divBdr>
    </w:div>
    <w:div w:id="1444694294">
      <w:bodyDiv w:val="1"/>
      <w:marLeft w:val="0"/>
      <w:marRight w:val="0"/>
      <w:marTop w:val="0"/>
      <w:marBottom w:val="0"/>
      <w:divBdr>
        <w:top w:val="none" w:sz="0" w:space="0" w:color="auto"/>
        <w:left w:val="none" w:sz="0" w:space="0" w:color="auto"/>
        <w:bottom w:val="none" w:sz="0" w:space="0" w:color="auto"/>
        <w:right w:val="none" w:sz="0" w:space="0" w:color="auto"/>
      </w:divBdr>
    </w:div>
    <w:div w:id="1451557051">
      <w:bodyDiv w:val="1"/>
      <w:marLeft w:val="0"/>
      <w:marRight w:val="0"/>
      <w:marTop w:val="0"/>
      <w:marBottom w:val="0"/>
      <w:divBdr>
        <w:top w:val="none" w:sz="0" w:space="0" w:color="auto"/>
        <w:left w:val="none" w:sz="0" w:space="0" w:color="auto"/>
        <w:bottom w:val="none" w:sz="0" w:space="0" w:color="auto"/>
        <w:right w:val="none" w:sz="0" w:space="0" w:color="auto"/>
      </w:divBdr>
    </w:div>
    <w:div w:id="1453598839">
      <w:bodyDiv w:val="1"/>
      <w:marLeft w:val="0"/>
      <w:marRight w:val="0"/>
      <w:marTop w:val="0"/>
      <w:marBottom w:val="0"/>
      <w:divBdr>
        <w:top w:val="none" w:sz="0" w:space="0" w:color="auto"/>
        <w:left w:val="none" w:sz="0" w:space="0" w:color="auto"/>
        <w:bottom w:val="none" w:sz="0" w:space="0" w:color="auto"/>
        <w:right w:val="none" w:sz="0" w:space="0" w:color="auto"/>
      </w:divBdr>
    </w:div>
    <w:div w:id="1456168756">
      <w:bodyDiv w:val="1"/>
      <w:marLeft w:val="0"/>
      <w:marRight w:val="0"/>
      <w:marTop w:val="0"/>
      <w:marBottom w:val="0"/>
      <w:divBdr>
        <w:top w:val="none" w:sz="0" w:space="0" w:color="auto"/>
        <w:left w:val="none" w:sz="0" w:space="0" w:color="auto"/>
        <w:bottom w:val="none" w:sz="0" w:space="0" w:color="auto"/>
        <w:right w:val="none" w:sz="0" w:space="0" w:color="auto"/>
      </w:divBdr>
    </w:div>
    <w:div w:id="1478260393">
      <w:bodyDiv w:val="1"/>
      <w:marLeft w:val="0"/>
      <w:marRight w:val="0"/>
      <w:marTop w:val="0"/>
      <w:marBottom w:val="0"/>
      <w:divBdr>
        <w:top w:val="none" w:sz="0" w:space="0" w:color="auto"/>
        <w:left w:val="none" w:sz="0" w:space="0" w:color="auto"/>
        <w:bottom w:val="none" w:sz="0" w:space="0" w:color="auto"/>
        <w:right w:val="none" w:sz="0" w:space="0" w:color="auto"/>
      </w:divBdr>
    </w:div>
    <w:div w:id="1480077944">
      <w:bodyDiv w:val="1"/>
      <w:marLeft w:val="0"/>
      <w:marRight w:val="0"/>
      <w:marTop w:val="0"/>
      <w:marBottom w:val="0"/>
      <w:divBdr>
        <w:top w:val="none" w:sz="0" w:space="0" w:color="auto"/>
        <w:left w:val="none" w:sz="0" w:space="0" w:color="auto"/>
        <w:bottom w:val="none" w:sz="0" w:space="0" w:color="auto"/>
        <w:right w:val="none" w:sz="0" w:space="0" w:color="auto"/>
      </w:divBdr>
    </w:div>
    <w:div w:id="1489134849">
      <w:bodyDiv w:val="1"/>
      <w:marLeft w:val="0"/>
      <w:marRight w:val="0"/>
      <w:marTop w:val="0"/>
      <w:marBottom w:val="0"/>
      <w:divBdr>
        <w:top w:val="none" w:sz="0" w:space="0" w:color="auto"/>
        <w:left w:val="none" w:sz="0" w:space="0" w:color="auto"/>
        <w:bottom w:val="none" w:sz="0" w:space="0" w:color="auto"/>
        <w:right w:val="none" w:sz="0" w:space="0" w:color="auto"/>
      </w:divBdr>
    </w:div>
    <w:div w:id="1501889379">
      <w:bodyDiv w:val="1"/>
      <w:marLeft w:val="0"/>
      <w:marRight w:val="0"/>
      <w:marTop w:val="0"/>
      <w:marBottom w:val="0"/>
      <w:divBdr>
        <w:top w:val="none" w:sz="0" w:space="0" w:color="auto"/>
        <w:left w:val="none" w:sz="0" w:space="0" w:color="auto"/>
        <w:bottom w:val="none" w:sz="0" w:space="0" w:color="auto"/>
        <w:right w:val="none" w:sz="0" w:space="0" w:color="auto"/>
      </w:divBdr>
    </w:div>
    <w:div w:id="1501963382">
      <w:bodyDiv w:val="1"/>
      <w:marLeft w:val="0"/>
      <w:marRight w:val="0"/>
      <w:marTop w:val="0"/>
      <w:marBottom w:val="0"/>
      <w:divBdr>
        <w:top w:val="none" w:sz="0" w:space="0" w:color="auto"/>
        <w:left w:val="none" w:sz="0" w:space="0" w:color="auto"/>
        <w:bottom w:val="none" w:sz="0" w:space="0" w:color="auto"/>
        <w:right w:val="none" w:sz="0" w:space="0" w:color="auto"/>
      </w:divBdr>
    </w:div>
    <w:div w:id="151252862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44516519">
      <w:bodyDiv w:val="1"/>
      <w:marLeft w:val="0"/>
      <w:marRight w:val="0"/>
      <w:marTop w:val="0"/>
      <w:marBottom w:val="0"/>
      <w:divBdr>
        <w:top w:val="none" w:sz="0" w:space="0" w:color="auto"/>
        <w:left w:val="none" w:sz="0" w:space="0" w:color="auto"/>
        <w:bottom w:val="none" w:sz="0" w:space="0" w:color="auto"/>
        <w:right w:val="none" w:sz="0" w:space="0" w:color="auto"/>
      </w:divBdr>
    </w:div>
    <w:div w:id="1546062916">
      <w:bodyDiv w:val="1"/>
      <w:marLeft w:val="0"/>
      <w:marRight w:val="0"/>
      <w:marTop w:val="0"/>
      <w:marBottom w:val="0"/>
      <w:divBdr>
        <w:top w:val="none" w:sz="0" w:space="0" w:color="auto"/>
        <w:left w:val="none" w:sz="0" w:space="0" w:color="auto"/>
        <w:bottom w:val="none" w:sz="0" w:space="0" w:color="auto"/>
        <w:right w:val="none" w:sz="0" w:space="0" w:color="auto"/>
      </w:divBdr>
    </w:div>
    <w:div w:id="1546140191">
      <w:bodyDiv w:val="1"/>
      <w:marLeft w:val="0"/>
      <w:marRight w:val="0"/>
      <w:marTop w:val="0"/>
      <w:marBottom w:val="0"/>
      <w:divBdr>
        <w:top w:val="none" w:sz="0" w:space="0" w:color="auto"/>
        <w:left w:val="none" w:sz="0" w:space="0" w:color="auto"/>
        <w:bottom w:val="none" w:sz="0" w:space="0" w:color="auto"/>
        <w:right w:val="none" w:sz="0" w:space="0" w:color="auto"/>
      </w:divBdr>
    </w:div>
    <w:div w:id="1546989557">
      <w:bodyDiv w:val="1"/>
      <w:marLeft w:val="0"/>
      <w:marRight w:val="0"/>
      <w:marTop w:val="0"/>
      <w:marBottom w:val="0"/>
      <w:divBdr>
        <w:top w:val="none" w:sz="0" w:space="0" w:color="auto"/>
        <w:left w:val="none" w:sz="0" w:space="0" w:color="auto"/>
        <w:bottom w:val="none" w:sz="0" w:space="0" w:color="auto"/>
        <w:right w:val="none" w:sz="0" w:space="0" w:color="auto"/>
      </w:divBdr>
    </w:div>
    <w:div w:id="1558779031">
      <w:bodyDiv w:val="1"/>
      <w:marLeft w:val="0"/>
      <w:marRight w:val="0"/>
      <w:marTop w:val="0"/>
      <w:marBottom w:val="0"/>
      <w:divBdr>
        <w:top w:val="none" w:sz="0" w:space="0" w:color="auto"/>
        <w:left w:val="none" w:sz="0" w:space="0" w:color="auto"/>
        <w:bottom w:val="none" w:sz="0" w:space="0" w:color="auto"/>
        <w:right w:val="none" w:sz="0" w:space="0" w:color="auto"/>
      </w:divBdr>
    </w:div>
    <w:div w:id="1560019823">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8422927">
      <w:bodyDiv w:val="1"/>
      <w:marLeft w:val="0"/>
      <w:marRight w:val="0"/>
      <w:marTop w:val="0"/>
      <w:marBottom w:val="0"/>
      <w:divBdr>
        <w:top w:val="none" w:sz="0" w:space="0" w:color="auto"/>
        <w:left w:val="none" w:sz="0" w:space="0" w:color="auto"/>
        <w:bottom w:val="none" w:sz="0" w:space="0" w:color="auto"/>
        <w:right w:val="none" w:sz="0" w:space="0" w:color="auto"/>
      </w:divBdr>
    </w:div>
    <w:div w:id="1598824385">
      <w:bodyDiv w:val="1"/>
      <w:marLeft w:val="0"/>
      <w:marRight w:val="0"/>
      <w:marTop w:val="0"/>
      <w:marBottom w:val="0"/>
      <w:divBdr>
        <w:top w:val="none" w:sz="0" w:space="0" w:color="auto"/>
        <w:left w:val="none" w:sz="0" w:space="0" w:color="auto"/>
        <w:bottom w:val="none" w:sz="0" w:space="0" w:color="auto"/>
        <w:right w:val="none" w:sz="0" w:space="0" w:color="auto"/>
      </w:divBdr>
    </w:div>
    <w:div w:id="1604528239">
      <w:bodyDiv w:val="1"/>
      <w:marLeft w:val="0"/>
      <w:marRight w:val="0"/>
      <w:marTop w:val="0"/>
      <w:marBottom w:val="0"/>
      <w:divBdr>
        <w:top w:val="none" w:sz="0" w:space="0" w:color="auto"/>
        <w:left w:val="none" w:sz="0" w:space="0" w:color="auto"/>
        <w:bottom w:val="none" w:sz="0" w:space="0" w:color="auto"/>
        <w:right w:val="none" w:sz="0" w:space="0" w:color="auto"/>
      </w:divBdr>
    </w:div>
    <w:div w:id="1625454232">
      <w:bodyDiv w:val="1"/>
      <w:marLeft w:val="0"/>
      <w:marRight w:val="0"/>
      <w:marTop w:val="0"/>
      <w:marBottom w:val="0"/>
      <w:divBdr>
        <w:top w:val="none" w:sz="0" w:space="0" w:color="auto"/>
        <w:left w:val="none" w:sz="0" w:space="0" w:color="auto"/>
        <w:bottom w:val="none" w:sz="0" w:space="0" w:color="auto"/>
        <w:right w:val="none" w:sz="0" w:space="0" w:color="auto"/>
      </w:divBdr>
    </w:div>
    <w:div w:id="1634209330">
      <w:bodyDiv w:val="1"/>
      <w:marLeft w:val="0"/>
      <w:marRight w:val="0"/>
      <w:marTop w:val="0"/>
      <w:marBottom w:val="0"/>
      <w:divBdr>
        <w:top w:val="none" w:sz="0" w:space="0" w:color="auto"/>
        <w:left w:val="none" w:sz="0" w:space="0" w:color="auto"/>
        <w:bottom w:val="none" w:sz="0" w:space="0" w:color="auto"/>
        <w:right w:val="none" w:sz="0" w:space="0" w:color="auto"/>
      </w:divBdr>
    </w:div>
    <w:div w:id="1636717225">
      <w:bodyDiv w:val="1"/>
      <w:marLeft w:val="0"/>
      <w:marRight w:val="0"/>
      <w:marTop w:val="0"/>
      <w:marBottom w:val="0"/>
      <w:divBdr>
        <w:top w:val="none" w:sz="0" w:space="0" w:color="auto"/>
        <w:left w:val="none" w:sz="0" w:space="0" w:color="auto"/>
        <w:bottom w:val="none" w:sz="0" w:space="0" w:color="auto"/>
        <w:right w:val="none" w:sz="0" w:space="0" w:color="auto"/>
      </w:divBdr>
    </w:div>
    <w:div w:id="1641182277">
      <w:bodyDiv w:val="1"/>
      <w:marLeft w:val="0"/>
      <w:marRight w:val="0"/>
      <w:marTop w:val="0"/>
      <w:marBottom w:val="0"/>
      <w:divBdr>
        <w:top w:val="none" w:sz="0" w:space="0" w:color="auto"/>
        <w:left w:val="none" w:sz="0" w:space="0" w:color="auto"/>
        <w:bottom w:val="none" w:sz="0" w:space="0" w:color="auto"/>
        <w:right w:val="none" w:sz="0" w:space="0" w:color="auto"/>
      </w:divBdr>
    </w:div>
    <w:div w:id="1647976637">
      <w:bodyDiv w:val="1"/>
      <w:marLeft w:val="0"/>
      <w:marRight w:val="0"/>
      <w:marTop w:val="0"/>
      <w:marBottom w:val="0"/>
      <w:divBdr>
        <w:top w:val="none" w:sz="0" w:space="0" w:color="auto"/>
        <w:left w:val="none" w:sz="0" w:space="0" w:color="auto"/>
        <w:bottom w:val="none" w:sz="0" w:space="0" w:color="auto"/>
        <w:right w:val="none" w:sz="0" w:space="0" w:color="auto"/>
      </w:divBdr>
    </w:div>
    <w:div w:id="1661300855">
      <w:bodyDiv w:val="1"/>
      <w:marLeft w:val="0"/>
      <w:marRight w:val="0"/>
      <w:marTop w:val="0"/>
      <w:marBottom w:val="0"/>
      <w:divBdr>
        <w:top w:val="none" w:sz="0" w:space="0" w:color="auto"/>
        <w:left w:val="none" w:sz="0" w:space="0" w:color="auto"/>
        <w:bottom w:val="none" w:sz="0" w:space="0" w:color="auto"/>
        <w:right w:val="none" w:sz="0" w:space="0" w:color="auto"/>
      </w:divBdr>
    </w:div>
    <w:div w:id="1662583368">
      <w:bodyDiv w:val="1"/>
      <w:marLeft w:val="0"/>
      <w:marRight w:val="0"/>
      <w:marTop w:val="0"/>
      <w:marBottom w:val="0"/>
      <w:divBdr>
        <w:top w:val="none" w:sz="0" w:space="0" w:color="auto"/>
        <w:left w:val="none" w:sz="0" w:space="0" w:color="auto"/>
        <w:bottom w:val="none" w:sz="0" w:space="0" w:color="auto"/>
        <w:right w:val="none" w:sz="0" w:space="0" w:color="auto"/>
      </w:divBdr>
    </w:div>
    <w:div w:id="1696610937">
      <w:bodyDiv w:val="1"/>
      <w:marLeft w:val="0"/>
      <w:marRight w:val="0"/>
      <w:marTop w:val="0"/>
      <w:marBottom w:val="0"/>
      <w:divBdr>
        <w:top w:val="none" w:sz="0" w:space="0" w:color="auto"/>
        <w:left w:val="none" w:sz="0" w:space="0" w:color="auto"/>
        <w:bottom w:val="none" w:sz="0" w:space="0" w:color="auto"/>
        <w:right w:val="none" w:sz="0" w:space="0" w:color="auto"/>
      </w:divBdr>
    </w:div>
    <w:div w:id="1712025667">
      <w:bodyDiv w:val="1"/>
      <w:marLeft w:val="0"/>
      <w:marRight w:val="0"/>
      <w:marTop w:val="0"/>
      <w:marBottom w:val="0"/>
      <w:divBdr>
        <w:top w:val="none" w:sz="0" w:space="0" w:color="auto"/>
        <w:left w:val="none" w:sz="0" w:space="0" w:color="auto"/>
        <w:bottom w:val="none" w:sz="0" w:space="0" w:color="auto"/>
        <w:right w:val="none" w:sz="0" w:space="0" w:color="auto"/>
      </w:divBdr>
    </w:div>
    <w:div w:id="1713648303">
      <w:bodyDiv w:val="1"/>
      <w:marLeft w:val="0"/>
      <w:marRight w:val="0"/>
      <w:marTop w:val="0"/>
      <w:marBottom w:val="0"/>
      <w:divBdr>
        <w:top w:val="none" w:sz="0" w:space="0" w:color="auto"/>
        <w:left w:val="none" w:sz="0" w:space="0" w:color="auto"/>
        <w:bottom w:val="none" w:sz="0" w:space="0" w:color="auto"/>
        <w:right w:val="none" w:sz="0" w:space="0" w:color="auto"/>
      </w:divBdr>
    </w:div>
    <w:div w:id="1739816441">
      <w:bodyDiv w:val="1"/>
      <w:marLeft w:val="0"/>
      <w:marRight w:val="0"/>
      <w:marTop w:val="0"/>
      <w:marBottom w:val="0"/>
      <w:divBdr>
        <w:top w:val="none" w:sz="0" w:space="0" w:color="auto"/>
        <w:left w:val="none" w:sz="0" w:space="0" w:color="auto"/>
        <w:bottom w:val="none" w:sz="0" w:space="0" w:color="auto"/>
        <w:right w:val="none" w:sz="0" w:space="0" w:color="auto"/>
      </w:divBdr>
    </w:div>
    <w:div w:id="174969480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1583719">
      <w:bodyDiv w:val="1"/>
      <w:marLeft w:val="0"/>
      <w:marRight w:val="0"/>
      <w:marTop w:val="0"/>
      <w:marBottom w:val="0"/>
      <w:divBdr>
        <w:top w:val="none" w:sz="0" w:space="0" w:color="auto"/>
        <w:left w:val="none" w:sz="0" w:space="0" w:color="auto"/>
        <w:bottom w:val="none" w:sz="0" w:space="0" w:color="auto"/>
        <w:right w:val="none" w:sz="0" w:space="0" w:color="auto"/>
      </w:divBdr>
    </w:div>
    <w:div w:id="1798795051">
      <w:bodyDiv w:val="1"/>
      <w:marLeft w:val="0"/>
      <w:marRight w:val="0"/>
      <w:marTop w:val="0"/>
      <w:marBottom w:val="0"/>
      <w:divBdr>
        <w:top w:val="none" w:sz="0" w:space="0" w:color="auto"/>
        <w:left w:val="none" w:sz="0" w:space="0" w:color="auto"/>
        <w:bottom w:val="none" w:sz="0" w:space="0" w:color="auto"/>
        <w:right w:val="none" w:sz="0" w:space="0" w:color="auto"/>
      </w:divBdr>
    </w:div>
    <w:div w:id="1799489652">
      <w:bodyDiv w:val="1"/>
      <w:marLeft w:val="0"/>
      <w:marRight w:val="0"/>
      <w:marTop w:val="0"/>
      <w:marBottom w:val="0"/>
      <w:divBdr>
        <w:top w:val="none" w:sz="0" w:space="0" w:color="auto"/>
        <w:left w:val="none" w:sz="0" w:space="0" w:color="auto"/>
        <w:bottom w:val="none" w:sz="0" w:space="0" w:color="auto"/>
        <w:right w:val="none" w:sz="0" w:space="0" w:color="auto"/>
      </w:divBdr>
    </w:div>
    <w:div w:id="1805350384">
      <w:bodyDiv w:val="1"/>
      <w:marLeft w:val="0"/>
      <w:marRight w:val="0"/>
      <w:marTop w:val="0"/>
      <w:marBottom w:val="0"/>
      <w:divBdr>
        <w:top w:val="none" w:sz="0" w:space="0" w:color="auto"/>
        <w:left w:val="none" w:sz="0" w:space="0" w:color="auto"/>
        <w:bottom w:val="none" w:sz="0" w:space="0" w:color="auto"/>
        <w:right w:val="none" w:sz="0" w:space="0" w:color="auto"/>
      </w:divBdr>
    </w:div>
    <w:div w:id="1807234901">
      <w:bodyDiv w:val="1"/>
      <w:marLeft w:val="0"/>
      <w:marRight w:val="0"/>
      <w:marTop w:val="0"/>
      <w:marBottom w:val="0"/>
      <w:divBdr>
        <w:top w:val="none" w:sz="0" w:space="0" w:color="auto"/>
        <w:left w:val="none" w:sz="0" w:space="0" w:color="auto"/>
        <w:bottom w:val="none" w:sz="0" w:space="0" w:color="auto"/>
        <w:right w:val="none" w:sz="0" w:space="0" w:color="auto"/>
      </w:divBdr>
    </w:div>
    <w:div w:id="1816331246">
      <w:bodyDiv w:val="1"/>
      <w:marLeft w:val="0"/>
      <w:marRight w:val="0"/>
      <w:marTop w:val="0"/>
      <w:marBottom w:val="0"/>
      <w:divBdr>
        <w:top w:val="none" w:sz="0" w:space="0" w:color="auto"/>
        <w:left w:val="none" w:sz="0" w:space="0" w:color="auto"/>
        <w:bottom w:val="none" w:sz="0" w:space="0" w:color="auto"/>
        <w:right w:val="none" w:sz="0" w:space="0" w:color="auto"/>
      </w:divBdr>
    </w:div>
    <w:div w:id="1816680550">
      <w:bodyDiv w:val="1"/>
      <w:marLeft w:val="0"/>
      <w:marRight w:val="0"/>
      <w:marTop w:val="0"/>
      <w:marBottom w:val="0"/>
      <w:divBdr>
        <w:top w:val="none" w:sz="0" w:space="0" w:color="auto"/>
        <w:left w:val="none" w:sz="0" w:space="0" w:color="auto"/>
        <w:bottom w:val="none" w:sz="0" w:space="0" w:color="auto"/>
        <w:right w:val="none" w:sz="0" w:space="0" w:color="auto"/>
      </w:divBdr>
    </w:div>
    <w:div w:id="1824544545">
      <w:bodyDiv w:val="1"/>
      <w:marLeft w:val="0"/>
      <w:marRight w:val="0"/>
      <w:marTop w:val="0"/>
      <w:marBottom w:val="0"/>
      <w:divBdr>
        <w:top w:val="none" w:sz="0" w:space="0" w:color="auto"/>
        <w:left w:val="none" w:sz="0" w:space="0" w:color="auto"/>
        <w:bottom w:val="none" w:sz="0" w:space="0" w:color="auto"/>
        <w:right w:val="none" w:sz="0" w:space="0" w:color="auto"/>
      </w:divBdr>
    </w:div>
    <w:div w:id="1832018695">
      <w:bodyDiv w:val="1"/>
      <w:marLeft w:val="0"/>
      <w:marRight w:val="0"/>
      <w:marTop w:val="0"/>
      <w:marBottom w:val="0"/>
      <w:divBdr>
        <w:top w:val="none" w:sz="0" w:space="0" w:color="auto"/>
        <w:left w:val="none" w:sz="0" w:space="0" w:color="auto"/>
        <w:bottom w:val="none" w:sz="0" w:space="0" w:color="auto"/>
        <w:right w:val="none" w:sz="0" w:space="0" w:color="auto"/>
      </w:divBdr>
    </w:div>
    <w:div w:id="1839927738">
      <w:bodyDiv w:val="1"/>
      <w:marLeft w:val="0"/>
      <w:marRight w:val="0"/>
      <w:marTop w:val="0"/>
      <w:marBottom w:val="0"/>
      <w:divBdr>
        <w:top w:val="none" w:sz="0" w:space="0" w:color="auto"/>
        <w:left w:val="none" w:sz="0" w:space="0" w:color="auto"/>
        <w:bottom w:val="none" w:sz="0" w:space="0" w:color="auto"/>
        <w:right w:val="none" w:sz="0" w:space="0" w:color="auto"/>
      </w:divBdr>
    </w:div>
    <w:div w:id="1853296517">
      <w:bodyDiv w:val="1"/>
      <w:marLeft w:val="0"/>
      <w:marRight w:val="0"/>
      <w:marTop w:val="0"/>
      <w:marBottom w:val="0"/>
      <w:divBdr>
        <w:top w:val="none" w:sz="0" w:space="0" w:color="auto"/>
        <w:left w:val="none" w:sz="0" w:space="0" w:color="auto"/>
        <w:bottom w:val="none" w:sz="0" w:space="0" w:color="auto"/>
        <w:right w:val="none" w:sz="0" w:space="0" w:color="auto"/>
      </w:divBdr>
    </w:div>
    <w:div w:id="1857697650">
      <w:bodyDiv w:val="1"/>
      <w:marLeft w:val="0"/>
      <w:marRight w:val="0"/>
      <w:marTop w:val="0"/>
      <w:marBottom w:val="0"/>
      <w:divBdr>
        <w:top w:val="none" w:sz="0" w:space="0" w:color="auto"/>
        <w:left w:val="none" w:sz="0" w:space="0" w:color="auto"/>
        <w:bottom w:val="none" w:sz="0" w:space="0" w:color="auto"/>
        <w:right w:val="none" w:sz="0" w:space="0" w:color="auto"/>
      </w:divBdr>
    </w:div>
    <w:div w:id="1858081707">
      <w:bodyDiv w:val="1"/>
      <w:marLeft w:val="0"/>
      <w:marRight w:val="0"/>
      <w:marTop w:val="0"/>
      <w:marBottom w:val="0"/>
      <w:divBdr>
        <w:top w:val="none" w:sz="0" w:space="0" w:color="auto"/>
        <w:left w:val="none" w:sz="0" w:space="0" w:color="auto"/>
        <w:bottom w:val="none" w:sz="0" w:space="0" w:color="auto"/>
        <w:right w:val="none" w:sz="0" w:space="0" w:color="auto"/>
      </w:divBdr>
    </w:div>
    <w:div w:id="1862162560">
      <w:bodyDiv w:val="1"/>
      <w:marLeft w:val="0"/>
      <w:marRight w:val="0"/>
      <w:marTop w:val="0"/>
      <w:marBottom w:val="0"/>
      <w:divBdr>
        <w:top w:val="none" w:sz="0" w:space="0" w:color="auto"/>
        <w:left w:val="none" w:sz="0" w:space="0" w:color="auto"/>
        <w:bottom w:val="none" w:sz="0" w:space="0" w:color="auto"/>
        <w:right w:val="none" w:sz="0" w:space="0" w:color="auto"/>
      </w:divBdr>
    </w:div>
    <w:div w:id="1866021420">
      <w:bodyDiv w:val="1"/>
      <w:marLeft w:val="0"/>
      <w:marRight w:val="0"/>
      <w:marTop w:val="0"/>
      <w:marBottom w:val="0"/>
      <w:divBdr>
        <w:top w:val="none" w:sz="0" w:space="0" w:color="auto"/>
        <w:left w:val="none" w:sz="0" w:space="0" w:color="auto"/>
        <w:bottom w:val="none" w:sz="0" w:space="0" w:color="auto"/>
        <w:right w:val="none" w:sz="0" w:space="0" w:color="auto"/>
      </w:divBdr>
    </w:div>
    <w:div w:id="1876917018">
      <w:bodyDiv w:val="1"/>
      <w:marLeft w:val="0"/>
      <w:marRight w:val="0"/>
      <w:marTop w:val="0"/>
      <w:marBottom w:val="0"/>
      <w:divBdr>
        <w:top w:val="none" w:sz="0" w:space="0" w:color="auto"/>
        <w:left w:val="none" w:sz="0" w:space="0" w:color="auto"/>
        <w:bottom w:val="none" w:sz="0" w:space="0" w:color="auto"/>
        <w:right w:val="none" w:sz="0" w:space="0" w:color="auto"/>
      </w:divBdr>
    </w:div>
    <w:div w:id="1892687701">
      <w:bodyDiv w:val="1"/>
      <w:marLeft w:val="0"/>
      <w:marRight w:val="0"/>
      <w:marTop w:val="0"/>
      <w:marBottom w:val="0"/>
      <w:divBdr>
        <w:top w:val="none" w:sz="0" w:space="0" w:color="auto"/>
        <w:left w:val="none" w:sz="0" w:space="0" w:color="auto"/>
        <w:bottom w:val="none" w:sz="0" w:space="0" w:color="auto"/>
        <w:right w:val="none" w:sz="0" w:space="0" w:color="auto"/>
      </w:divBdr>
    </w:div>
    <w:div w:id="1900362710">
      <w:bodyDiv w:val="1"/>
      <w:marLeft w:val="0"/>
      <w:marRight w:val="0"/>
      <w:marTop w:val="0"/>
      <w:marBottom w:val="0"/>
      <w:divBdr>
        <w:top w:val="none" w:sz="0" w:space="0" w:color="auto"/>
        <w:left w:val="none" w:sz="0" w:space="0" w:color="auto"/>
        <w:bottom w:val="none" w:sz="0" w:space="0" w:color="auto"/>
        <w:right w:val="none" w:sz="0" w:space="0" w:color="auto"/>
      </w:divBdr>
    </w:div>
    <w:div w:id="1900749930">
      <w:bodyDiv w:val="1"/>
      <w:marLeft w:val="0"/>
      <w:marRight w:val="0"/>
      <w:marTop w:val="0"/>
      <w:marBottom w:val="0"/>
      <w:divBdr>
        <w:top w:val="none" w:sz="0" w:space="0" w:color="auto"/>
        <w:left w:val="none" w:sz="0" w:space="0" w:color="auto"/>
        <w:bottom w:val="none" w:sz="0" w:space="0" w:color="auto"/>
        <w:right w:val="none" w:sz="0" w:space="0" w:color="auto"/>
      </w:divBdr>
    </w:div>
    <w:div w:id="1907643607">
      <w:bodyDiv w:val="1"/>
      <w:marLeft w:val="0"/>
      <w:marRight w:val="0"/>
      <w:marTop w:val="0"/>
      <w:marBottom w:val="0"/>
      <w:divBdr>
        <w:top w:val="none" w:sz="0" w:space="0" w:color="auto"/>
        <w:left w:val="none" w:sz="0" w:space="0" w:color="auto"/>
        <w:bottom w:val="none" w:sz="0" w:space="0" w:color="auto"/>
        <w:right w:val="none" w:sz="0" w:space="0" w:color="auto"/>
      </w:divBdr>
    </w:div>
    <w:div w:id="1914387201">
      <w:bodyDiv w:val="1"/>
      <w:marLeft w:val="0"/>
      <w:marRight w:val="0"/>
      <w:marTop w:val="0"/>
      <w:marBottom w:val="0"/>
      <w:divBdr>
        <w:top w:val="none" w:sz="0" w:space="0" w:color="auto"/>
        <w:left w:val="none" w:sz="0" w:space="0" w:color="auto"/>
        <w:bottom w:val="none" w:sz="0" w:space="0" w:color="auto"/>
        <w:right w:val="none" w:sz="0" w:space="0" w:color="auto"/>
      </w:divBdr>
    </w:div>
    <w:div w:id="1918513533">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27958556">
      <w:bodyDiv w:val="1"/>
      <w:marLeft w:val="0"/>
      <w:marRight w:val="0"/>
      <w:marTop w:val="0"/>
      <w:marBottom w:val="0"/>
      <w:divBdr>
        <w:top w:val="none" w:sz="0" w:space="0" w:color="auto"/>
        <w:left w:val="none" w:sz="0" w:space="0" w:color="auto"/>
        <w:bottom w:val="none" w:sz="0" w:space="0" w:color="auto"/>
        <w:right w:val="none" w:sz="0" w:space="0" w:color="auto"/>
      </w:divBdr>
    </w:div>
    <w:div w:id="1939750991">
      <w:bodyDiv w:val="1"/>
      <w:marLeft w:val="0"/>
      <w:marRight w:val="0"/>
      <w:marTop w:val="0"/>
      <w:marBottom w:val="0"/>
      <w:divBdr>
        <w:top w:val="none" w:sz="0" w:space="0" w:color="auto"/>
        <w:left w:val="none" w:sz="0" w:space="0" w:color="auto"/>
        <w:bottom w:val="none" w:sz="0" w:space="0" w:color="auto"/>
        <w:right w:val="none" w:sz="0" w:space="0" w:color="auto"/>
      </w:divBdr>
    </w:div>
    <w:div w:id="1940135498">
      <w:bodyDiv w:val="1"/>
      <w:marLeft w:val="0"/>
      <w:marRight w:val="0"/>
      <w:marTop w:val="0"/>
      <w:marBottom w:val="0"/>
      <w:divBdr>
        <w:top w:val="none" w:sz="0" w:space="0" w:color="auto"/>
        <w:left w:val="none" w:sz="0" w:space="0" w:color="auto"/>
        <w:bottom w:val="none" w:sz="0" w:space="0" w:color="auto"/>
        <w:right w:val="none" w:sz="0" w:space="0" w:color="auto"/>
      </w:divBdr>
    </w:div>
    <w:div w:id="1950577929">
      <w:bodyDiv w:val="1"/>
      <w:marLeft w:val="0"/>
      <w:marRight w:val="0"/>
      <w:marTop w:val="0"/>
      <w:marBottom w:val="0"/>
      <w:divBdr>
        <w:top w:val="none" w:sz="0" w:space="0" w:color="auto"/>
        <w:left w:val="none" w:sz="0" w:space="0" w:color="auto"/>
        <w:bottom w:val="none" w:sz="0" w:space="0" w:color="auto"/>
        <w:right w:val="none" w:sz="0" w:space="0" w:color="auto"/>
      </w:divBdr>
    </w:div>
    <w:div w:id="1961181174">
      <w:bodyDiv w:val="1"/>
      <w:marLeft w:val="0"/>
      <w:marRight w:val="0"/>
      <w:marTop w:val="0"/>
      <w:marBottom w:val="0"/>
      <w:divBdr>
        <w:top w:val="none" w:sz="0" w:space="0" w:color="auto"/>
        <w:left w:val="none" w:sz="0" w:space="0" w:color="auto"/>
        <w:bottom w:val="none" w:sz="0" w:space="0" w:color="auto"/>
        <w:right w:val="none" w:sz="0" w:space="0" w:color="auto"/>
      </w:divBdr>
    </w:div>
    <w:div w:id="196897433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2295069">
      <w:bodyDiv w:val="1"/>
      <w:marLeft w:val="0"/>
      <w:marRight w:val="0"/>
      <w:marTop w:val="0"/>
      <w:marBottom w:val="0"/>
      <w:divBdr>
        <w:top w:val="none" w:sz="0" w:space="0" w:color="auto"/>
        <w:left w:val="none" w:sz="0" w:space="0" w:color="auto"/>
        <w:bottom w:val="none" w:sz="0" w:space="0" w:color="auto"/>
        <w:right w:val="none" w:sz="0" w:space="0" w:color="auto"/>
      </w:divBdr>
    </w:div>
    <w:div w:id="2010206438">
      <w:bodyDiv w:val="1"/>
      <w:marLeft w:val="0"/>
      <w:marRight w:val="0"/>
      <w:marTop w:val="0"/>
      <w:marBottom w:val="0"/>
      <w:divBdr>
        <w:top w:val="none" w:sz="0" w:space="0" w:color="auto"/>
        <w:left w:val="none" w:sz="0" w:space="0" w:color="auto"/>
        <w:bottom w:val="none" w:sz="0" w:space="0" w:color="auto"/>
        <w:right w:val="none" w:sz="0" w:space="0" w:color="auto"/>
      </w:divBdr>
    </w:div>
    <w:div w:id="2014911967">
      <w:bodyDiv w:val="1"/>
      <w:marLeft w:val="0"/>
      <w:marRight w:val="0"/>
      <w:marTop w:val="0"/>
      <w:marBottom w:val="0"/>
      <w:divBdr>
        <w:top w:val="none" w:sz="0" w:space="0" w:color="auto"/>
        <w:left w:val="none" w:sz="0" w:space="0" w:color="auto"/>
        <w:bottom w:val="none" w:sz="0" w:space="0" w:color="auto"/>
        <w:right w:val="none" w:sz="0" w:space="0" w:color="auto"/>
      </w:divBdr>
    </w:div>
    <w:div w:id="2021464248">
      <w:bodyDiv w:val="1"/>
      <w:marLeft w:val="0"/>
      <w:marRight w:val="0"/>
      <w:marTop w:val="0"/>
      <w:marBottom w:val="0"/>
      <w:divBdr>
        <w:top w:val="none" w:sz="0" w:space="0" w:color="auto"/>
        <w:left w:val="none" w:sz="0" w:space="0" w:color="auto"/>
        <w:bottom w:val="none" w:sz="0" w:space="0" w:color="auto"/>
        <w:right w:val="none" w:sz="0" w:space="0" w:color="auto"/>
      </w:divBdr>
    </w:div>
    <w:div w:id="2060662768">
      <w:bodyDiv w:val="1"/>
      <w:marLeft w:val="0"/>
      <w:marRight w:val="0"/>
      <w:marTop w:val="0"/>
      <w:marBottom w:val="0"/>
      <w:divBdr>
        <w:top w:val="none" w:sz="0" w:space="0" w:color="auto"/>
        <w:left w:val="none" w:sz="0" w:space="0" w:color="auto"/>
        <w:bottom w:val="none" w:sz="0" w:space="0" w:color="auto"/>
        <w:right w:val="none" w:sz="0" w:space="0" w:color="auto"/>
      </w:divBdr>
    </w:div>
    <w:div w:id="2084060971">
      <w:bodyDiv w:val="1"/>
      <w:marLeft w:val="0"/>
      <w:marRight w:val="0"/>
      <w:marTop w:val="0"/>
      <w:marBottom w:val="0"/>
      <w:divBdr>
        <w:top w:val="none" w:sz="0" w:space="0" w:color="auto"/>
        <w:left w:val="none" w:sz="0" w:space="0" w:color="auto"/>
        <w:bottom w:val="none" w:sz="0" w:space="0" w:color="auto"/>
        <w:right w:val="none" w:sz="0" w:space="0" w:color="auto"/>
      </w:divBdr>
    </w:div>
    <w:div w:id="2099908706">
      <w:bodyDiv w:val="1"/>
      <w:marLeft w:val="0"/>
      <w:marRight w:val="0"/>
      <w:marTop w:val="0"/>
      <w:marBottom w:val="0"/>
      <w:divBdr>
        <w:top w:val="none" w:sz="0" w:space="0" w:color="auto"/>
        <w:left w:val="none" w:sz="0" w:space="0" w:color="auto"/>
        <w:bottom w:val="none" w:sz="0" w:space="0" w:color="auto"/>
        <w:right w:val="none" w:sz="0" w:space="0" w:color="auto"/>
      </w:divBdr>
    </w:div>
    <w:div w:id="2103719089">
      <w:bodyDiv w:val="1"/>
      <w:marLeft w:val="0"/>
      <w:marRight w:val="0"/>
      <w:marTop w:val="0"/>
      <w:marBottom w:val="0"/>
      <w:divBdr>
        <w:top w:val="none" w:sz="0" w:space="0" w:color="auto"/>
        <w:left w:val="none" w:sz="0" w:space="0" w:color="auto"/>
        <w:bottom w:val="none" w:sz="0" w:space="0" w:color="auto"/>
        <w:right w:val="none" w:sz="0" w:space="0" w:color="auto"/>
      </w:divBdr>
    </w:div>
    <w:div w:id="210418539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1511851">
      <w:bodyDiv w:val="1"/>
      <w:marLeft w:val="0"/>
      <w:marRight w:val="0"/>
      <w:marTop w:val="0"/>
      <w:marBottom w:val="0"/>
      <w:divBdr>
        <w:top w:val="none" w:sz="0" w:space="0" w:color="auto"/>
        <w:left w:val="none" w:sz="0" w:space="0" w:color="auto"/>
        <w:bottom w:val="none" w:sz="0" w:space="0" w:color="auto"/>
        <w:right w:val="none" w:sz="0" w:space="0" w:color="auto"/>
      </w:divBdr>
    </w:div>
    <w:div w:id="2118864489">
      <w:bodyDiv w:val="1"/>
      <w:marLeft w:val="0"/>
      <w:marRight w:val="0"/>
      <w:marTop w:val="0"/>
      <w:marBottom w:val="0"/>
      <w:divBdr>
        <w:top w:val="none" w:sz="0" w:space="0" w:color="auto"/>
        <w:left w:val="none" w:sz="0" w:space="0" w:color="auto"/>
        <w:bottom w:val="none" w:sz="0" w:space="0" w:color="auto"/>
        <w:right w:val="none" w:sz="0" w:space="0" w:color="auto"/>
      </w:divBdr>
    </w:div>
    <w:div w:id="2123911816">
      <w:bodyDiv w:val="1"/>
      <w:marLeft w:val="0"/>
      <w:marRight w:val="0"/>
      <w:marTop w:val="0"/>
      <w:marBottom w:val="0"/>
      <w:divBdr>
        <w:top w:val="none" w:sz="0" w:space="0" w:color="auto"/>
        <w:left w:val="none" w:sz="0" w:space="0" w:color="auto"/>
        <w:bottom w:val="none" w:sz="0" w:space="0" w:color="auto"/>
        <w:right w:val="none" w:sz="0" w:space="0" w:color="auto"/>
      </w:divBdr>
    </w:div>
    <w:div w:id="2136023232">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FF6E7-AAD6-422C-A59C-148167D65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20782</Words>
  <Characters>118462</Characters>
  <Application>Microsoft Office Word</Application>
  <DocSecurity>0</DocSecurity>
  <Lines>987</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138967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https:/mul2-minfin.gov.am/tasks/478235/oneclick/Apranq_txtayin (6).docx?token=9bac32f647cf9e297d69c4fed3d78d1a</cp:keywords>
  <cp:lastModifiedBy>User</cp:lastModifiedBy>
  <cp:revision>8</cp:revision>
  <cp:lastPrinted>2022-06-15T06:42:00Z</cp:lastPrinted>
  <dcterms:created xsi:type="dcterms:W3CDTF">2022-07-21T05:36:00Z</dcterms:created>
  <dcterms:modified xsi:type="dcterms:W3CDTF">2022-08-12T12:02:00Z</dcterms:modified>
</cp:coreProperties>
</file>